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1EA" w:rsidRPr="005B61EA" w:rsidRDefault="00C57666" w:rsidP="005B61EA">
      <w:pPr>
        <w:jc w:val="center"/>
      </w:pPr>
      <w:r w:rsidRPr="005B61EA">
        <w:rPr>
          <w:noProof/>
          <w:lang w:eastAsia="en-US"/>
        </w:rPr>
        <w:drawing>
          <wp:inline distT="0" distB="0" distL="0" distR="0">
            <wp:extent cx="766445" cy="67246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6445" cy="672465"/>
                    </a:xfrm>
                    <a:prstGeom prst="rect">
                      <a:avLst/>
                    </a:prstGeom>
                    <a:noFill/>
                    <a:ln>
                      <a:noFill/>
                    </a:ln>
                  </pic:spPr>
                </pic:pic>
              </a:graphicData>
            </a:graphic>
          </wp:inline>
        </w:drawing>
      </w:r>
    </w:p>
    <w:p w:rsidR="005B61EA" w:rsidRPr="002A47FF" w:rsidRDefault="005B61EA" w:rsidP="005B61EA">
      <w:pPr>
        <w:adjustRightInd w:val="0"/>
        <w:jc w:val="center"/>
        <w:rPr>
          <w:rFonts w:cs="Arial"/>
          <w:b/>
          <w:sz w:val="28"/>
          <w:szCs w:val="28"/>
        </w:rPr>
      </w:pPr>
      <w:r w:rsidRPr="002A47FF">
        <w:rPr>
          <w:rFonts w:cs="Arial"/>
          <w:b/>
          <w:sz w:val="28"/>
          <w:szCs w:val="28"/>
        </w:rPr>
        <w:t>Ministry of Local Government, Rural Development &amp; Cooperatives</w:t>
      </w:r>
    </w:p>
    <w:p w:rsidR="005B61EA" w:rsidRPr="00E22729" w:rsidRDefault="005B61EA" w:rsidP="005B61EA">
      <w:pPr>
        <w:adjustRightInd w:val="0"/>
        <w:jc w:val="center"/>
        <w:rPr>
          <w:rFonts w:cs="Arial"/>
          <w:b/>
          <w:sz w:val="32"/>
          <w:szCs w:val="32"/>
        </w:rPr>
      </w:pPr>
      <w:r w:rsidRPr="00E22729">
        <w:rPr>
          <w:rFonts w:cs="Arial"/>
          <w:b/>
          <w:sz w:val="32"/>
          <w:szCs w:val="32"/>
        </w:rPr>
        <w:t>Local Government Division</w:t>
      </w:r>
    </w:p>
    <w:p w:rsidR="005B61EA" w:rsidRPr="00E22729" w:rsidRDefault="005B61EA" w:rsidP="005B61EA">
      <w:pPr>
        <w:jc w:val="center"/>
        <w:rPr>
          <w:rFonts w:cs="Arial"/>
          <w:b/>
          <w:sz w:val="32"/>
          <w:szCs w:val="32"/>
        </w:rPr>
      </w:pPr>
      <w:r w:rsidRPr="00E22729">
        <w:rPr>
          <w:rFonts w:cs="Arial"/>
          <w:b/>
          <w:sz w:val="32"/>
          <w:szCs w:val="32"/>
        </w:rPr>
        <w:t>Local Governme</w:t>
      </w:r>
      <w:r w:rsidR="0037539D" w:rsidRPr="00E22729">
        <w:rPr>
          <w:rFonts w:cs="Arial"/>
          <w:b/>
          <w:sz w:val="32"/>
          <w:szCs w:val="32"/>
        </w:rPr>
        <w:t>nt Engineering Department</w:t>
      </w:r>
      <w:r w:rsidR="0050508A">
        <w:rPr>
          <w:rFonts w:cs="Arial" w:hint="eastAsia"/>
          <w:b/>
          <w:sz w:val="32"/>
          <w:szCs w:val="32"/>
        </w:rPr>
        <w:t xml:space="preserve"> (LGED)</w:t>
      </w:r>
    </w:p>
    <w:p w:rsidR="005B61EA" w:rsidRPr="005B61EA" w:rsidRDefault="005B61EA" w:rsidP="005B61EA">
      <w:pPr>
        <w:pStyle w:val="Title"/>
        <w:rPr>
          <w:rFonts w:cs="Arial"/>
          <w:b w:val="0"/>
          <w:sz w:val="72"/>
          <w:szCs w:val="72"/>
        </w:rPr>
      </w:pPr>
    </w:p>
    <w:p w:rsidR="005B61EA" w:rsidRDefault="005B61EA" w:rsidP="005B61EA">
      <w:pPr>
        <w:pStyle w:val="Title"/>
        <w:rPr>
          <w:rFonts w:cs="Arial"/>
          <w:sz w:val="48"/>
          <w:szCs w:val="48"/>
        </w:rPr>
      </w:pPr>
    </w:p>
    <w:p w:rsidR="00F70A5F" w:rsidRPr="002A47FF" w:rsidRDefault="00F70A5F" w:rsidP="005B61EA">
      <w:pPr>
        <w:pStyle w:val="Title"/>
        <w:rPr>
          <w:rFonts w:cs="Arial"/>
          <w:sz w:val="48"/>
          <w:szCs w:val="48"/>
        </w:rPr>
      </w:pPr>
    </w:p>
    <w:p w:rsidR="005B61EA" w:rsidRPr="002A47FF" w:rsidRDefault="00F70A5F" w:rsidP="005B61EA">
      <w:pPr>
        <w:pStyle w:val="Title"/>
        <w:rPr>
          <w:rFonts w:cs="Arial"/>
          <w:sz w:val="48"/>
          <w:szCs w:val="48"/>
        </w:rPr>
      </w:pPr>
      <w:r>
        <w:rPr>
          <w:rFonts w:cs="Arial"/>
          <w:sz w:val="48"/>
          <w:szCs w:val="48"/>
        </w:rPr>
        <w:t xml:space="preserve">6.1 </w:t>
      </w:r>
      <w:r w:rsidR="005B61EA" w:rsidRPr="002A47FF">
        <w:rPr>
          <w:rFonts w:cs="Arial"/>
          <w:sz w:val="48"/>
          <w:szCs w:val="48"/>
        </w:rPr>
        <w:t xml:space="preserve">Guidelines for </w:t>
      </w:r>
    </w:p>
    <w:p w:rsidR="005B61EA" w:rsidRPr="002A47FF" w:rsidRDefault="005B61EA" w:rsidP="005B61EA">
      <w:pPr>
        <w:rPr>
          <w:sz w:val="18"/>
          <w:szCs w:val="20"/>
        </w:rPr>
      </w:pPr>
    </w:p>
    <w:p w:rsidR="002D1D59" w:rsidRPr="002A47FF" w:rsidRDefault="0037539D" w:rsidP="002D1D59">
      <w:pPr>
        <w:pStyle w:val="Title"/>
        <w:rPr>
          <w:rFonts w:cs="Arial"/>
          <w:sz w:val="48"/>
          <w:szCs w:val="48"/>
        </w:rPr>
      </w:pPr>
      <w:r>
        <w:rPr>
          <w:rFonts w:cs="Arial"/>
          <w:sz w:val="48"/>
          <w:szCs w:val="48"/>
        </w:rPr>
        <w:t xml:space="preserve">Initiate / </w:t>
      </w:r>
      <w:r>
        <w:rPr>
          <w:rFonts w:cs="Arial" w:hint="eastAsia"/>
          <w:sz w:val="48"/>
          <w:szCs w:val="48"/>
        </w:rPr>
        <w:t>U</w:t>
      </w:r>
      <w:r>
        <w:rPr>
          <w:rFonts w:cs="Arial"/>
          <w:sz w:val="48"/>
          <w:szCs w:val="48"/>
        </w:rPr>
        <w:t>pdate Master P</w:t>
      </w:r>
      <w:r w:rsidR="002D1D59" w:rsidRPr="002A47FF">
        <w:rPr>
          <w:rFonts w:cs="Arial"/>
          <w:sz w:val="48"/>
          <w:szCs w:val="48"/>
        </w:rPr>
        <w:t>lan</w:t>
      </w:r>
    </w:p>
    <w:p w:rsidR="002D1D59" w:rsidRPr="002A47FF" w:rsidRDefault="002D1D59" w:rsidP="005B61EA">
      <w:pPr>
        <w:rPr>
          <w:sz w:val="18"/>
          <w:szCs w:val="20"/>
        </w:rPr>
      </w:pPr>
    </w:p>
    <w:p w:rsidR="002A47FF" w:rsidRDefault="002A47FF" w:rsidP="005B61EA">
      <w:pPr>
        <w:pStyle w:val="Title"/>
        <w:rPr>
          <w:rFonts w:ascii="Century" w:hAnsi="Century" w:cs="Arial"/>
          <w:sz w:val="32"/>
          <w:szCs w:val="32"/>
          <w:lang w:val="en-GB"/>
        </w:rPr>
      </w:pPr>
    </w:p>
    <w:p w:rsidR="0050508A" w:rsidRDefault="0050508A" w:rsidP="005B61EA">
      <w:pPr>
        <w:pStyle w:val="Title"/>
        <w:rPr>
          <w:rFonts w:ascii="Century" w:hAnsi="Century" w:cs="Arial"/>
          <w:sz w:val="32"/>
          <w:szCs w:val="32"/>
          <w:lang w:val="en-GB"/>
        </w:rPr>
      </w:pPr>
    </w:p>
    <w:p w:rsidR="002A47FF" w:rsidRPr="00E22729" w:rsidRDefault="002A47FF" w:rsidP="005B61EA">
      <w:pPr>
        <w:pStyle w:val="Title"/>
        <w:rPr>
          <w:rFonts w:ascii="Times New Roman" w:hAnsi="Times New Roman"/>
          <w:sz w:val="32"/>
          <w:szCs w:val="32"/>
          <w:lang w:val="en-GB"/>
        </w:rPr>
      </w:pPr>
    </w:p>
    <w:p w:rsidR="005B61EA" w:rsidRPr="00E22729" w:rsidRDefault="005B61EA" w:rsidP="005B61EA">
      <w:pPr>
        <w:pStyle w:val="Title"/>
        <w:rPr>
          <w:rFonts w:ascii="Times New Roman" w:hAnsi="Times New Roman"/>
          <w:b w:val="0"/>
          <w:sz w:val="32"/>
          <w:szCs w:val="32"/>
          <w:lang w:val="en-GB"/>
        </w:rPr>
      </w:pPr>
      <w:r w:rsidRPr="00E22729">
        <w:rPr>
          <w:rFonts w:ascii="Times New Roman" w:hAnsi="Times New Roman"/>
          <w:sz w:val="32"/>
          <w:szCs w:val="32"/>
          <w:lang w:val="en-GB"/>
        </w:rPr>
        <w:t xml:space="preserve">Project </w:t>
      </w:r>
      <w:r w:rsidR="002D1D59" w:rsidRPr="00E22729">
        <w:rPr>
          <w:rFonts w:ascii="Times New Roman" w:hAnsi="Times New Roman"/>
          <w:sz w:val="32"/>
          <w:szCs w:val="32"/>
          <w:lang w:val="en-GB"/>
        </w:rPr>
        <w:t>Coordination Office (PC</w:t>
      </w:r>
      <w:r w:rsidRPr="00E22729">
        <w:rPr>
          <w:rFonts w:ascii="Times New Roman" w:hAnsi="Times New Roman"/>
          <w:sz w:val="32"/>
          <w:szCs w:val="32"/>
          <w:lang w:val="en-GB"/>
        </w:rPr>
        <w:t>O)</w:t>
      </w:r>
    </w:p>
    <w:p w:rsidR="005B61EA" w:rsidRPr="00E22729" w:rsidRDefault="005B61EA" w:rsidP="005B61EA">
      <w:pPr>
        <w:adjustRightInd w:val="0"/>
        <w:jc w:val="center"/>
        <w:rPr>
          <w:b/>
          <w:sz w:val="32"/>
          <w:szCs w:val="32"/>
          <w:lang w:val="en-GB"/>
        </w:rPr>
      </w:pPr>
      <w:r w:rsidRPr="00E22729">
        <w:rPr>
          <w:b/>
          <w:sz w:val="32"/>
          <w:szCs w:val="32"/>
          <w:lang w:val="en-GB"/>
        </w:rPr>
        <w:t>City Governance Projec</w:t>
      </w:r>
      <w:r w:rsidR="002D1D59" w:rsidRPr="00E22729">
        <w:rPr>
          <w:b/>
          <w:sz w:val="32"/>
          <w:szCs w:val="32"/>
          <w:lang w:val="en-GB"/>
        </w:rPr>
        <w:t>t (</w:t>
      </w:r>
      <w:r w:rsidRPr="00E22729">
        <w:rPr>
          <w:b/>
          <w:sz w:val="32"/>
          <w:szCs w:val="32"/>
          <w:lang w:val="en-GB"/>
        </w:rPr>
        <w:t>CGP)</w:t>
      </w:r>
    </w:p>
    <w:p w:rsidR="005B61EA" w:rsidRPr="005B61EA" w:rsidRDefault="005B61EA" w:rsidP="005B61EA">
      <w:pPr>
        <w:adjustRightInd w:val="0"/>
        <w:jc w:val="center"/>
        <w:rPr>
          <w:rFonts w:cs="Arial"/>
          <w:b/>
          <w:sz w:val="32"/>
          <w:szCs w:val="32"/>
          <w:lang w:val="en-GB"/>
        </w:rPr>
      </w:pPr>
    </w:p>
    <w:p w:rsidR="005B61EA" w:rsidRDefault="005B61EA" w:rsidP="005B61EA">
      <w:pPr>
        <w:adjustRightInd w:val="0"/>
        <w:jc w:val="center"/>
        <w:rPr>
          <w:rFonts w:cs="Arial"/>
          <w:b/>
          <w:sz w:val="32"/>
          <w:szCs w:val="32"/>
          <w:lang w:val="en-GB"/>
        </w:rPr>
      </w:pPr>
    </w:p>
    <w:p w:rsidR="002A47FF" w:rsidRDefault="002A47FF" w:rsidP="005B61EA">
      <w:pPr>
        <w:adjustRightInd w:val="0"/>
        <w:jc w:val="center"/>
        <w:rPr>
          <w:rFonts w:cs="Arial"/>
          <w:b/>
          <w:sz w:val="32"/>
          <w:szCs w:val="32"/>
          <w:lang w:val="en-GB"/>
        </w:rPr>
      </w:pPr>
    </w:p>
    <w:p w:rsidR="002A47FF" w:rsidRPr="005B61EA" w:rsidRDefault="002A47FF" w:rsidP="00F70A5F">
      <w:pPr>
        <w:adjustRightInd w:val="0"/>
        <w:rPr>
          <w:rFonts w:cs="Arial"/>
          <w:b/>
          <w:sz w:val="32"/>
          <w:szCs w:val="32"/>
          <w:lang w:val="en-GB"/>
        </w:rPr>
      </w:pPr>
    </w:p>
    <w:p w:rsidR="005B61EA" w:rsidRPr="005B61EA" w:rsidRDefault="005B61EA" w:rsidP="005B61EA">
      <w:pPr>
        <w:adjustRightInd w:val="0"/>
        <w:rPr>
          <w:rFonts w:cs="Arial"/>
          <w:b/>
          <w:sz w:val="32"/>
          <w:szCs w:val="32"/>
          <w:lang w:val="en-GB"/>
        </w:rPr>
      </w:pPr>
    </w:p>
    <w:p w:rsidR="005B61EA" w:rsidRPr="005B61EA" w:rsidRDefault="00156F2C" w:rsidP="005B61EA">
      <w:pPr>
        <w:adjustRightInd w:val="0"/>
        <w:jc w:val="center"/>
        <w:rPr>
          <w:rFonts w:cs="Arial"/>
          <w:b/>
          <w:sz w:val="32"/>
          <w:szCs w:val="32"/>
          <w:lang w:val="en-GB"/>
        </w:rPr>
      </w:pPr>
      <w:r>
        <w:rPr>
          <w:rFonts w:cs="Arial"/>
          <w:b/>
          <w:sz w:val="32"/>
          <w:szCs w:val="32"/>
          <w:lang w:val="en-GB"/>
        </w:rPr>
        <w:t>January</w:t>
      </w:r>
      <w:r w:rsidR="0033539A">
        <w:rPr>
          <w:rFonts w:cs="Arial"/>
          <w:b/>
          <w:sz w:val="32"/>
          <w:szCs w:val="32"/>
          <w:lang w:val="en-GB"/>
        </w:rPr>
        <w:t xml:space="preserve"> 201</w:t>
      </w:r>
      <w:r w:rsidR="006E155A">
        <w:rPr>
          <w:rFonts w:cs="Arial"/>
          <w:b/>
          <w:sz w:val="32"/>
          <w:szCs w:val="32"/>
          <w:lang w:val="en-GB"/>
        </w:rPr>
        <w:t>8</w:t>
      </w:r>
    </w:p>
    <w:p w:rsidR="005B61EA" w:rsidRPr="005B61EA" w:rsidRDefault="005B61EA" w:rsidP="005B61EA">
      <w:pPr>
        <w:adjustRightInd w:val="0"/>
        <w:jc w:val="center"/>
        <w:rPr>
          <w:rFonts w:cs="Arial"/>
          <w:b/>
          <w:sz w:val="32"/>
          <w:szCs w:val="32"/>
          <w:lang w:val="en-GB"/>
        </w:rPr>
      </w:pPr>
    </w:p>
    <w:p w:rsidR="005B61EA" w:rsidRPr="005B61EA" w:rsidRDefault="005B61EA" w:rsidP="005B61EA">
      <w:pPr>
        <w:adjustRightInd w:val="0"/>
        <w:rPr>
          <w:rFonts w:cs="Arial"/>
          <w:b/>
          <w:sz w:val="32"/>
          <w:szCs w:val="32"/>
          <w:lang w:val="en-GB"/>
        </w:rPr>
      </w:pPr>
    </w:p>
    <w:p w:rsidR="005B61EA" w:rsidRPr="005B61EA" w:rsidRDefault="00C57666" w:rsidP="005B61EA">
      <w:pPr>
        <w:autoSpaceDE w:val="0"/>
        <w:autoSpaceDN w:val="0"/>
        <w:adjustRightInd w:val="0"/>
        <w:jc w:val="center"/>
        <w:rPr>
          <w:rFonts w:ascii="Arial" w:hAnsi="Arial" w:cs="Arial"/>
          <w:sz w:val="28"/>
          <w:szCs w:val="32"/>
        </w:rPr>
      </w:pPr>
      <w:r w:rsidRPr="005B61EA">
        <w:rPr>
          <w:rFonts w:ascii="Arial" w:hAnsi="Arial" w:cs="Arial"/>
          <w:caps/>
          <w:noProof/>
          <w:sz w:val="28"/>
          <w:szCs w:val="32"/>
          <w:lang w:eastAsia="en-US"/>
        </w:rPr>
        <w:drawing>
          <wp:inline distT="0" distB="0" distL="0" distR="0">
            <wp:extent cx="672465" cy="52451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2465" cy="524510"/>
                    </a:xfrm>
                    <a:prstGeom prst="rect">
                      <a:avLst/>
                    </a:prstGeom>
                    <a:noFill/>
                    <a:ln>
                      <a:noFill/>
                    </a:ln>
                  </pic:spPr>
                </pic:pic>
              </a:graphicData>
            </a:graphic>
          </wp:inline>
        </w:drawing>
      </w:r>
    </w:p>
    <w:p w:rsidR="005B61EA" w:rsidRPr="005B61EA" w:rsidRDefault="005B61EA" w:rsidP="005B61EA">
      <w:pPr>
        <w:autoSpaceDE w:val="0"/>
        <w:autoSpaceDN w:val="0"/>
        <w:adjustRightInd w:val="0"/>
        <w:jc w:val="center"/>
        <w:rPr>
          <w:rFonts w:ascii="Arial" w:hAnsi="Arial" w:cs="Arial"/>
          <w:sz w:val="28"/>
          <w:szCs w:val="32"/>
        </w:rPr>
      </w:pPr>
    </w:p>
    <w:p w:rsidR="005B61EA" w:rsidRPr="005B61EA" w:rsidRDefault="005B61EA" w:rsidP="005B61EA">
      <w:pPr>
        <w:autoSpaceDE w:val="0"/>
        <w:autoSpaceDN w:val="0"/>
        <w:adjustRightInd w:val="0"/>
        <w:jc w:val="center"/>
        <w:rPr>
          <w:rFonts w:cs="Arial"/>
          <w:b/>
          <w:sz w:val="32"/>
          <w:szCs w:val="32"/>
        </w:rPr>
      </w:pPr>
      <w:r w:rsidRPr="005B61EA">
        <w:rPr>
          <w:rFonts w:cs="Arial"/>
          <w:b/>
          <w:sz w:val="32"/>
          <w:szCs w:val="32"/>
        </w:rPr>
        <w:t>Assisted by</w:t>
      </w:r>
    </w:p>
    <w:p w:rsidR="005B61EA" w:rsidRDefault="005B61EA" w:rsidP="005B61EA">
      <w:pPr>
        <w:autoSpaceDE w:val="0"/>
        <w:autoSpaceDN w:val="0"/>
        <w:adjustRightInd w:val="0"/>
        <w:jc w:val="center"/>
        <w:rPr>
          <w:rFonts w:cs="Arial"/>
          <w:b/>
          <w:sz w:val="32"/>
          <w:szCs w:val="32"/>
        </w:rPr>
      </w:pPr>
      <w:r w:rsidRPr="005B61EA">
        <w:rPr>
          <w:rFonts w:cs="Arial"/>
          <w:b/>
          <w:sz w:val="32"/>
          <w:szCs w:val="32"/>
        </w:rPr>
        <w:t>Japan International Cooperation Agency</w:t>
      </w:r>
      <w:r w:rsidR="0050508A">
        <w:rPr>
          <w:rFonts w:cs="Arial" w:hint="eastAsia"/>
          <w:b/>
          <w:sz w:val="32"/>
          <w:szCs w:val="32"/>
        </w:rPr>
        <w:t xml:space="preserve"> (</w:t>
      </w:r>
      <w:r w:rsidRPr="005B61EA">
        <w:rPr>
          <w:rFonts w:cs="Arial"/>
          <w:b/>
          <w:sz w:val="32"/>
          <w:szCs w:val="32"/>
        </w:rPr>
        <w:t>JICA</w:t>
      </w:r>
      <w:r w:rsidR="0050508A">
        <w:rPr>
          <w:rFonts w:cs="Arial" w:hint="eastAsia"/>
          <w:b/>
          <w:sz w:val="32"/>
          <w:szCs w:val="32"/>
        </w:rPr>
        <w:t>)</w:t>
      </w:r>
    </w:p>
    <w:p w:rsidR="002A47FF" w:rsidRDefault="002A47FF" w:rsidP="005B61EA">
      <w:pPr>
        <w:autoSpaceDE w:val="0"/>
        <w:autoSpaceDN w:val="0"/>
        <w:adjustRightInd w:val="0"/>
        <w:jc w:val="center"/>
        <w:rPr>
          <w:rFonts w:cs="Arial"/>
          <w:b/>
          <w:sz w:val="32"/>
          <w:szCs w:val="32"/>
        </w:rPr>
      </w:pPr>
      <w:r>
        <w:rPr>
          <w:rFonts w:cs="Arial"/>
          <w:b/>
          <w:sz w:val="32"/>
          <w:szCs w:val="32"/>
        </w:rPr>
        <w:t>and</w:t>
      </w:r>
    </w:p>
    <w:p w:rsidR="0050508A" w:rsidRDefault="002A47FF" w:rsidP="00F70A5F">
      <w:pPr>
        <w:autoSpaceDE w:val="0"/>
        <w:autoSpaceDN w:val="0"/>
        <w:adjustRightInd w:val="0"/>
        <w:jc w:val="center"/>
        <w:rPr>
          <w:rFonts w:cs="Arial"/>
          <w:b/>
          <w:sz w:val="32"/>
          <w:szCs w:val="32"/>
        </w:rPr>
      </w:pPr>
      <w:r>
        <w:rPr>
          <w:rFonts w:cs="Arial"/>
          <w:b/>
          <w:sz w:val="32"/>
          <w:szCs w:val="32"/>
        </w:rPr>
        <w:t>Urban Management Unit, LGED</w:t>
      </w:r>
    </w:p>
    <w:p w:rsidR="0037539D" w:rsidRDefault="0050508A" w:rsidP="00F70A5F">
      <w:pPr>
        <w:autoSpaceDE w:val="0"/>
        <w:autoSpaceDN w:val="0"/>
        <w:adjustRightInd w:val="0"/>
        <w:jc w:val="center"/>
        <w:rPr>
          <w:rFonts w:cs="Arial"/>
          <w:b/>
          <w:sz w:val="28"/>
          <w:szCs w:val="28"/>
        </w:rPr>
      </w:pPr>
      <w:r>
        <w:rPr>
          <w:rFonts w:cs="Arial"/>
          <w:b/>
          <w:sz w:val="32"/>
          <w:szCs w:val="32"/>
        </w:rPr>
        <w:br w:type="page"/>
      </w:r>
    </w:p>
    <w:p w:rsidR="005B61EA" w:rsidRPr="005B61EA" w:rsidRDefault="0050508A" w:rsidP="005B61EA">
      <w:pPr>
        <w:adjustRightInd w:val="0"/>
        <w:jc w:val="center"/>
        <w:rPr>
          <w:rFonts w:cs="Arial"/>
          <w:b/>
          <w:sz w:val="28"/>
          <w:szCs w:val="28"/>
        </w:rPr>
      </w:pPr>
      <w:del w:id="0" w:author="HP" w:date="2018-03-18T15:37:00Z">
        <w:r w:rsidDel="006E155A">
          <w:rPr>
            <w:rFonts w:cs="Arial"/>
            <w:b/>
            <w:sz w:val="28"/>
            <w:szCs w:val="28"/>
          </w:rPr>
          <w:lastRenderedPageBreak/>
          <w:br w:type="page"/>
        </w:r>
      </w:del>
      <w:r w:rsidR="005B61EA" w:rsidRPr="005B61EA">
        <w:rPr>
          <w:rFonts w:cs="Arial"/>
          <w:b/>
          <w:sz w:val="28"/>
          <w:szCs w:val="28"/>
        </w:rPr>
        <w:lastRenderedPageBreak/>
        <w:t>Table of Contents</w:t>
      </w:r>
    </w:p>
    <w:p w:rsidR="005B61EA" w:rsidRPr="005B61EA" w:rsidRDefault="005B61EA" w:rsidP="005B61EA">
      <w:pPr>
        <w:adjustRightInd w:val="0"/>
        <w:jc w:val="center"/>
        <w:rPr>
          <w:rFonts w:cs="Arial"/>
          <w:b/>
          <w:sz w:val="28"/>
          <w:szCs w:val="28"/>
        </w:rPr>
      </w:pPr>
    </w:p>
    <w:p w:rsidR="00B31B5D" w:rsidRDefault="00BD72F6" w:rsidP="008F631F">
      <w:pPr>
        <w:pStyle w:val="TOC1"/>
        <w:spacing w:before="240" w:after="72"/>
        <w:ind w:left="331" w:right="550" w:hanging="331"/>
        <w:rPr>
          <w:ins w:id="1" w:author="HP" w:date="2018-03-18T16:36:00Z"/>
          <w:rFonts w:asciiTheme="minorHAnsi" w:eastAsiaTheme="minorEastAsia" w:hAnsiTheme="minorHAnsi" w:cstheme="minorBidi"/>
          <w:b w:val="0"/>
          <w:bCs w:val="0"/>
          <w:kern w:val="0"/>
          <w:szCs w:val="22"/>
          <w:lang w:eastAsia="en-US"/>
        </w:rPr>
      </w:pPr>
      <w:r w:rsidRPr="005B61EA">
        <w:fldChar w:fldCharType="begin"/>
      </w:r>
      <w:r w:rsidR="005B61EA" w:rsidRPr="005B61EA">
        <w:instrText xml:space="preserve"> TOC \o "1-2" \h \z \u </w:instrText>
      </w:r>
      <w:r w:rsidRPr="005B61EA">
        <w:fldChar w:fldCharType="separate"/>
      </w:r>
      <w:ins w:id="2" w:author="HP" w:date="2018-03-18T16:36:00Z">
        <w:r w:rsidRPr="008F631F">
          <w:rPr>
            <w:rStyle w:val="Hyperlink"/>
          </w:rPr>
          <w:fldChar w:fldCharType="begin"/>
        </w:r>
        <w:r w:rsidR="00B31B5D" w:rsidRPr="008F631F">
          <w:rPr>
            <w:rStyle w:val="Hyperlink"/>
          </w:rPr>
          <w:instrText xml:space="preserve"> </w:instrText>
        </w:r>
        <w:r w:rsidR="00B31B5D">
          <w:instrText>HYPERLINK \l "_Toc509154345"</w:instrText>
        </w:r>
        <w:r w:rsidR="00B31B5D" w:rsidRPr="008F631F">
          <w:rPr>
            <w:rStyle w:val="Hyperlink"/>
          </w:rPr>
          <w:instrText xml:space="preserve"> </w:instrText>
        </w:r>
        <w:r w:rsidRPr="008F631F">
          <w:rPr>
            <w:rStyle w:val="Hyperlink"/>
          </w:rPr>
          <w:fldChar w:fldCharType="separate"/>
        </w:r>
        <w:r w:rsidR="00B31B5D" w:rsidRPr="008F631F">
          <w:rPr>
            <w:rStyle w:val="Hyperlink"/>
          </w:rPr>
          <w:t>1.</w:t>
        </w:r>
        <w:r w:rsidR="00B31B5D">
          <w:rPr>
            <w:rFonts w:asciiTheme="minorHAnsi" w:eastAsiaTheme="minorEastAsia" w:hAnsiTheme="minorHAnsi" w:cstheme="minorBidi"/>
            <w:b w:val="0"/>
            <w:bCs w:val="0"/>
            <w:kern w:val="0"/>
            <w:szCs w:val="22"/>
            <w:lang w:eastAsia="en-US"/>
          </w:rPr>
          <w:tab/>
        </w:r>
        <w:r w:rsidR="00B31B5D" w:rsidRPr="008F631F">
          <w:rPr>
            <w:rStyle w:val="Hyperlink"/>
          </w:rPr>
          <w:t>Introduction</w:t>
        </w:r>
        <w:r w:rsidR="00B31B5D">
          <w:rPr>
            <w:webHidden/>
          </w:rPr>
          <w:tab/>
        </w:r>
        <w:r>
          <w:rPr>
            <w:webHidden/>
          </w:rPr>
          <w:fldChar w:fldCharType="begin"/>
        </w:r>
        <w:r w:rsidR="00B31B5D">
          <w:rPr>
            <w:webHidden/>
          </w:rPr>
          <w:instrText xml:space="preserve"> PAGEREF _Toc509154345 \h </w:instrText>
        </w:r>
      </w:ins>
      <w:r>
        <w:rPr>
          <w:webHidden/>
        </w:rPr>
      </w:r>
      <w:r>
        <w:rPr>
          <w:webHidden/>
        </w:rPr>
        <w:fldChar w:fldCharType="separate"/>
      </w:r>
      <w:ins w:id="3" w:author="HP" w:date="2018-03-18T16:36:00Z">
        <w:r w:rsidR="00B31B5D">
          <w:rPr>
            <w:webHidden/>
          </w:rPr>
          <w:t>1</w:t>
        </w:r>
        <w:r>
          <w:rPr>
            <w:webHidden/>
          </w:rPr>
          <w:fldChar w:fldCharType="end"/>
        </w:r>
        <w:r w:rsidRPr="008F631F">
          <w:rPr>
            <w:rStyle w:val="Hyperlink"/>
          </w:rPr>
          <w:fldChar w:fldCharType="end"/>
        </w:r>
      </w:ins>
    </w:p>
    <w:p w:rsidR="00B31B5D" w:rsidRDefault="00BD72F6" w:rsidP="008F631F">
      <w:pPr>
        <w:pStyle w:val="TOC1"/>
        <w:spacing w:before="240" w:after="72"/>
        <w:ind w:left="331" w:right="550" w:hanging="331"/>
        <w:rPr>
          <w:ins w:id="4" w:author="HP" w:date="2018-03-18T16:36:00Z"/>
          <w:rFonts w:asciiTheme="minorHAnsi" w:eastAsiaTheme="minorEastAsia" w:hAnsiTheme="minorHAnsi" w:cstheme="minorBidi"/>
          <w:b w:val="0"/>
          <w:bCs w:val="0"/>
          <w:kern w:val="0"/>
          <w:szCs w:val="22"/>
          <w:lang w:eastAsia="en-US"/>
        </w:rPr>
      </w:pPr>
      <w:ins w:id="5" w:author="HP" w:date="2018-03-18T16:36:00Z">
        <w:r w:rsidRPr="008F631F">
          <w:rPr>
            <w:rStyle w:val="Hyperlink"/>
          </w:rPr>
          <w:fldChar w:fldCharType="begin"/>
        </w:r>
        <w:r w:rsidR="00B31B5D" w:rsidRPr="008F631F">
          <w:rPr>
            <w:rStyle w:val="Hyperlink"/>
          </w:rPr>
          <w:instrText xml:space="preserve"> </w:instrText>
        </w:r>
        <w:r w:rsidR="00B31B5D">
          <w:instrText>HYPERLINK \l "_Toc509154346"</w:instrText>
        </w:r>
        <w:r w:rsidR="00B31B5D" w:rsidRPr="008F631F">
          <w:rPr>
            <w:rStyle w:val="Hyperlink"/>
          </w:rPr>
          <w:instrText xml:space="preserve"> </w:instrText>
        </w:r>
        <w:r w:rsidRPr="008F631F">
          <w:rPr>
            <w:rStyle w:val="Hyperlink"/>
          </w:rPr>
          <w:fldChar w:fldCharType="separate"/>
        </w:r>
        <w:r w:rsidR="00B31B5D" w:rsidRPr="008F631F">
          <w:rPr>
            <w:rStyle w:val="Hyperlink"/>
          </w:rPr>
          <w:t>2.</w:t>
        </w:r>
        <w:r w:rsidR="00B31B5D">
          <w:rPr>
            <w:rFonts w:asciiTheme="minorHAnsi" w:eastAsiaTheme="minorEastAsia" w:hAnsiTheme="minorHAnsi" w:cstheme="minorBidi"/>
            <w:b w:val="0"/>
            <w:bCs w:val="0"/>
            <w:kern w:val="0"/>
            <w:szCs w:val="22"/>
            <w:lang w:eastAsia="en-US"/>
          </w:rPr>
          <w:tab/>
        </w:r>
        <w:r w:rsidR="00B31B5D" w:rsidRPr="008F631F">
          <w:rPr>
            <w:rStyle w:val="Hyperlink"/>
          </w:rPr>
          <w:t>Justifications</w:t>
        </w:r>
        <w:r w:rsidR="00B31B5D">
          <w:rPr>
            <w:webHidden/>
          </w:rPr>
          <w:tab/>
        </w:r>
        <w:r>
          <w:rPr>
            <w:webHidden/>
          </w:rPr>
          <w:fldChar w:fldCharType="begin"/>
        </w:r>
        <w:r w:rsidR="00B31B5D">
          <w:rPr>
            <w:webHidden/>
          </w:rPr>
          <w:instrText xml:space="preserve"> PAGEREF _Toc509154346 \h </w:instrText>
        </w:r>
      </w:ins>
      <w:r>
        <w:rPr>
          <w:webHidden/>
        </w:rPr>
      </w:r>
      <w:r>
        <w:rPr>
          <w:webHidden/>
        </w:rPr>
        <w:fldChar w:fldCharType="separate"/>
      </w:r>
      <w:ins w:id="6" w:author="HP" w:date="2018-03-18T16:36:00Z">
        <w:r w:rsidR="00B31B5D">
          <w:rPr>
            <w:webHidden/>
          </w:rPr>
          <w:t>1</w:t>
        </w:r>
        <w:r>
          <w:rPr>
            <w:webHidden/>
          </w:rPr>
          <w:fldChar w:fldCharType="end"/>
        </w:r>
        <w:r w:rsidRPr="008F631F">
          <w:rPr>
            <w:rStyle w:val="Hyperlink"/>
          </w:rPr>
          <w:fldChar w:fldCharType="end"/>
        </w:r>
      </w:ins>
    </w:p>
    <w:p w:rsidR="00B31B5D" w:rsidRDefault="00BD72F6" w:rsidP="008F631F">
      <w:pPr>
        <w:pStyle w:val="TOC1"/>
        <w:spacing w:before="240" w:after="72"/>
        <w:ind w:left="331" w:right="550" w:hanging="331"/>
        <w:rPr>
          <w:ins w:id="7" w:author="HP" w:date="2018-03-18T16:36:00Z"/>
          <w:rFonts w:asciiTheme="minorHAnsi" w:eastAsiaTheme="minorEastAsia" w:hAnsiTheme="minorHAnsi" w:cstheme="minorBidi"/>
          <w:b w:val="0"/>
          <w:bCs w:val="0"/>
          <w:kern w:val="0"/>
          <w:szCs w:val="22"/>
          <w:lang w:eastAsia="en-US"/>
        </w:rPr>
      </w:pPr>
      <w:ins w:id="8" w:author="HP" w:date="2018-03-18T16:36:00Z">
        <w:r w:rsidRPr="008F631F">
          <w:rPr>
            <w:rStyle w:val="Hyperlink"/>
          </w:rPr>
          <w:fldChar w:fldCharType="begin"/>
        </w:r>
        <w:r w:rsidR="00B31B5D" w:rsidRPr="008F631F">
          <w:rPr>
            <w:rStyle w:val="Hyperlink"/>
          </w:rPr>
          <w:instrText xml:space="preserve"> </w:instrText>
        </w:r>
        <w:r w:rsidR="00B31B5D">
          <w:instrText>HYPERLINK \l "_Toc509154347"</w:instrText>
        </w:r>
        <w:r w:rsidR="00B31B5D" w:rsidRPr="008F631F">
          <w:rPr>
            <w:rStyle w:val="Hyperlink"/>
          </w:rPr>
          <w:instrText xml:space="preserve"> </w:instrText>
        </w:r>
        <w:r w:rsidRPr="008F631F">
          <w:rPr>
            <w:rStyle w:val="Hyperlink"/>
          </w:rPr>
          <w:fldChar w:fldCharType="separate"/>
        </w:r>
        <w:r w:rsidR="00B31B5D" w:rsidRPr="008F631F">
          <w:rPr>
            <w:rStyle w:val="Hyperlink"/>
          </w:rPr>
          <w:t>3.</w:t>
        </w:r>
        <w:r w:rsidR="00B31B5D">
          <w:rPr>
            <w:rFonts w:asciiTheme="minorHAnsi" w:eastAsiaTheme="minorEastAsia" w:hAnsiTheme="minorHAnsi" w:cstheme="minorBidi"/>
            <w:b w:val="0"/>
            <w:bCs w:val="0"/>
            <w:kern w:val="0"/>
            <w:szCs w:val="22"/>
            <w:lang w:eastAsia="en-US"/>
          </w:rPr>
          <w:tab/>
        </w:r>
        <w:r w:rsidR="00B31B5D" w:rsidRPr="008F631F">
          <w:rPr>
            <w:rStyle w:val="Hyperlink"/>
          </w:rPr>
          <w:t>Relevant Issues of ICGIAP</w:t>
        </w:r>
        <w:r w:rsidR="00B31B5D">
          <w:rPr>
            <w:webHidden/>
          </w:rPr>
          <w:tab/>
        </w:r>
        <w:r>
          <w:rPr>
            <w:webHidden/>
          </w:rPr>
          <w:fldChar w:fldCharType="begin"/>
        </w:r>
        <w:r w:rsidR="00B31B5D">
          <w:rPr>
            <w:webHidden/>
          </w:rPr>
          <w:instrText xml:space="preserve"> PAGEREF _Toc509154347 \h </w:instrText>
        </w:r>
      </w:ins>
      <w:r>
        <w:rPr>
          <w:webHidden/>
        </w:rPr>
      </w:r>
      <w:r>
        <w:rPr>
          <w:webHidden/>
        </w:rPr>
        <w:fldChar w:fldCharType="separate"/>
      </w:r>
      <w:ins w:id="9" w:author="HP" w:date="2018-03-18T16:36:00Z">
        <w:r w:rsidR="00B31B5D">
          <w:rPr>
            <w:webHidden/>
          </w:rPr>
          <w:t>1</w:t>
        </w:r>
        <w:r>
          <w:rPr>
            <w:webHidden/>
          </w:rPr>
          <w:fldChar w:fldCharType="end"/>
        </w:r>
        <w:r w:rsidRPr="008F631F">
          <w:rPr>
            <w:rStyle w:val="Hyperlink"/>
          </w:rPr>
          <w:fldChar w:fldCharType="end"/>
        </w:r>
      </w:ins>
    </w:p>
    <w:p w:rsidR="00B31B5D" w:rsidRDefault="00BD72F6" w:rsidP="008F631F">
      <w:pPr>
        <w:pStyle w:val="TOC2"/>
        <w:tabs>
          <w:tab w:val="left" w:pos="1100"/>
        </w:tabs>
        <w:spacing w:after="48"/>
        <w:ind w:left="990" w:right="550" w:hanging="550"/>
        <w:rPr>
          <w:ins w:id="10" w:author="HP" w:date="2018-03-18T16:36:00Z"/>
          <w:rFonts w:asciiTheme="minorHAnsi" w:eastAsiaTheme="minorEastAsia" w:hAnsiTheme="minorHAnsi" w:cstheme="minorBidi"/>
          <w:kern w:val="0"/>
          <w:szCs w:val="22"/>
          <w:lang w:eastAsia="en-US"/>
        </w:rPr>
      </w:pPr>
      <w:ins w:id="11" w:author="HP" w:date="2018-03-18T16:36:00Z">
        <w:r w:rsidRPr="008F631F">
          <w:rPr>
            <w:rStyle w:val="Hyperlink"/>
          </w:rPr>
          <w:fldChar w:fldCharType="begin"/>
        </w:r>
        <w:r w:rsidR="00B31B5D" w:rsidRPr="008F631F">
          <w:rPr>
            <w:rStyle w:val="Hyperlink"/>
          </w:rPr>
          <w:instrText xml:space="preserve"> </w:instrText>
        </w:r>
        <w:r w:rsidR="00B31B5D">
          <w:instrText>HYPERLINK \l "_Toc509154348"</w:instrText>
        </w:r>
        <w:r w:rsidR="00B31B5D" w:rsidRPr="008F631F">
          <w:rPr>
            <w:rStyle w:val="Hyperlink"/>
          </w:rPr>
          <w:instrText xml:space="preserve"> </w:instrText>
        </w:r>
        <w:r w:rsidRPr="008F631F">
          <w:rPr>
            <w:rStyle w:val="Hyperlink"/>
          </w:rPr>
          <w:fldChar w:fldCharType="separate"/>
        </w:r>
        <w:r w:rsidR="00B31B5D" w:rsidRPr="008F631F">
          <w:rPr>
            <w:rStyle w:val="Hyperlink"/>
          </w:rPr>
          <w:t>3.1</w:t>
        </w:r>
        <w:r w:rsidR="00B31B5D">
          <w:rPr>
            <w:rFonts w:asciiTheme="minorHAnsi" w:eastAsiaTheme="minorEastAsia" w:hAnsiTheme="minorHAnsi" w:cstheme="minorBidi"/>
            <w:kern w:val="0"/>
            <w:szCs w:val="22"/>
            <w:lang w:eastAsia="en-US"/>
          </w:rPr>
          <w:tab/>
        </w:r>
        <w:r w:rsidR="00B31B5D" w:rsidRPr="008F631F">
          <w:rPr>
            <w:rStyle w:val="Hyperlink"/>
          </w:rPr>
          <w:t>Task</w:t>
        </w:r>
        <w:r w:rsidR="00B31B5D">
          <w:rPr>
            <w:webHidden/>
          </w:rPr>
          <w:tab/>
        </w:r>
        <w:r>
          <w:rPr>
            <w:webHidden/>
          </w:rPr>
          <w:fldChar w:fldCharType="begin"/>
        </w:r>
        <w:r w:rsidR="00B31B5D">
          <w:rPr>
            <w:webHidden/>
          </w:rPr>
          <w:instrText xml:space="preserve"> PAGEREF _Toc509154348 \h </w:instrText>
        </w:r>
      </w:ins>
      <w:r>
        <w:rPr>
          <w:webHidden/>
        </w:rPr>
      </w:r>
      <w:r>
        <w:rPr>
          <w:webHidden/>
        </w:rPr>
        <w:fldChar w:fldCharType="separate"/>
      </w:r>
      <w:ins w:id="12" w:author="HP" w:date="2018-03-18T16:36:00Z">
        <w:r w:rsidR="00B31B5D">
          <w:rPr>
            <w:webHidden/>
          </w:rPr>
          <w:t>1</w:t>
        </w:r>
        <w:r>
          <w:rPr>
            <w:webHidden/>
          </w:rPr>
          <w:fldChar w:fldCharType="end"/>
        </w:r>
        <w:r w:rsidRPr="008F631F">
          <w:rPr>
            <w:rStyle w:val="Hyperlink"/>
          </w:rPr>
          <w:fldChar w:fldCharType="end"/>
        </w:r>
      </w:ins>
    </w:p>
    <w:p w:rsidR="00B31B5D" w:rsidRDefault="00BD72F6" w:rsidP="008F631F">
      <w:pPr>
        <w:pStyle w:val="TOC2"/>
        <w:tabs>
          <w:tab w:val="left" w:pos="1100"/>
        </w:tabs>
        <w:spacing w:after="48"/>
        <w:ind w:left="990" w:right="550" w:hanging="550"/>
        <w:rPr>
          <w:ins w:id="13" w:author="HP" w:date="2018-03-18T16:36:00Z"/>
          <w:rFonts w:asciiTheme="minorHAnsi" w:eastAsiaTheme="minorEastAsia" w:hAnsiTheme="minorHAnsi" w:cstheme="minorBidi"/>
          <w:kern w:val="0"/>
          <w:szCs w:val="22"/>
          <w:lang w:eastAsia="en-US"/>
        </w:rPr>
      </w:pPr>
      <w:ins w:id="14" w:author="HP" w:date="2018-03-18T16:36:00Z">
        <w:r w:rsidRPr="008F631F">
          <w:rPr>
            <w:rStyle w:val="Hyperlink"/>
          </w:rPr>
          <w:fldChar w:fldCharType="begin"/>
        </w:r>
        <w:r w:rsidR="00B31B5D" w:rsidRPr="008F631F">
          <w:rPr>
            <w:rStyle w:val="Hyperlink"/>
          </w:rPr>
          <w:instrText xml:space="preserve"> </w:instrText>
        </w:r>
        <w:r w:rsidR="00B31B5D">
          <w:instrText>HYPERLINK \l "_Toc509154349"</w:instrText>
        </w:r>
        <w:r w:rsidR="00B31B5D" w:rsidRPr="008F631F">
          <w:rPr>
            <w:rStyle w:val="Hyperlink"/>
          </w:rPr>
          <w:instrText xml:space="preserve"> </w:instrText>
        </w:r>
        <w:r w:rsidRPr="008F631F">
          <w:rPr>
            <w:rStyle w:val="Hyperlink"/>
          </w:rPr>
          <w:fldChar w:fldCharType="separate"/>
        </w:r>
        <w:r w:rsidR="00B31B5D" w:rsidRPr="008F631F">
          <w:rPr>
            <w:rStyle w:val="Hyperlink"/>
          </w:rPr>
          <w:t>3.2</w:t>
        </w:r>
        <w:r w:rsidR="00B31B5D">
          <w:rPr>
            <w:rFonts w:asciiTheme="minorHAnsi" w:eastAsiaTheme="minorEastAsia" w:hAnsiTheme="minorHAnsi" w:cstheme="minorBidi"/>
            <w:kern w:val="0"/>
            <w:szCs w:val="22"/>
            <w:lang w:eastAsia="en-US"/>
          </w:rPr>
          <w:tab/>
        </w:r>
        <w:r w:rsidR="00B31B5D" w:rsidRPr="008F631F">
          <w:rPr>
            <w:rStyle w:val="Hyperlink"/>
          </w:rPr>
          <w:t>Action By</w:t>
        </w:r>
        <w:r w:rsidR="00B31B5D">
          <w:rPr>
            <w:webHidden/>
          </w:rPr>
          <w:tab/>
        </w:r>
        <w:r>
          <w:rPr>
            <w:webHidden/>
          </w:rPr>
          <w:fldChar w:fldCharType="begin"/>
        </w:r>
        <w:r w:rsidR="00B31B5D">
          <w:rPr>
            <w:webHidden/>
          </w:rPr>
          <w:instrText xml:space="preserve"> PAGEREF _Toc509154349 \h </w:instrText>
        </w:r>
      </w:ins>
      <w:r>
        <w:rPr>
          <w:webHidden/>
        </w:rPr>
      </w:r>
      <w:r>
        <w:rPr>
          <w:webHidden/>
        </w:rPr>
        <w:fldChar w:fldCharType="separate"/>
      </w:r>
      <w:ins w:id="15" w:author="HP" w:date="2018-03-18T16:36:00Z">
        <w:r w:rsidR="00B31B5D">
          <w:rPr>
            <w:webHidden/>
          </w:rPr>
          <w:t>2</w:t>
        </w:r>
        <w:r>
          <w:rPr>
            <w:webHidden/>
          </w:rPr>
          <w:fldChar w:fldCharType="end"/>
        </w:r>
        <w:r w:rsidRPr="008F631F">
          <w:rPr>
            <w:rStyle w:val="Hyperlink"/>
          </w:rPr>
          <w:fldChar w:fldCharType="end"/>
        </w:r>
      </w:ins>
    </w:p>
    <w:p w:rsidR="00B31B5D" w:rsidRDefault="00BD72F6" w:rsidP="008F631F">
      <w:pPr>
        <w:pStyle w:val="TOC2"/>
        <w:tabs>
          <w:tab w:val="left" w:pos="1100"/>
        </w:tabs>
        <w:spacing w:after="48"/>
        <w:ind w:left="990" w:right="550" w:hanging="550"/>
        <w:rPr>
          <w:ins w:id="16" w:author="HP" w:date="2018-03-18T16:36:00Z"/>
          <w:rFonts w:asciiTheme="minorHAnsi" w:eastAsiaTheme="minorEastAsia" w:hAnsiTheme="minorHAnsi" w:cstheme="minorBidi"/>
          <w:kern w:val="0"/>
          <w:szCs w:val="22"/>
          <w:lang w:eastAsia="en-US"/>
        </w:rPr>
      </w:pPr>
      <w:ins w:id="17" w:author="HP" w:date="2018-03-18T16:36:00Z">
        <w:r w:rsidRPr="008F631F">
          <w:rPr>
            <w:rStyle w:val="Hyperlink"/>
          </w:rPr>
          <w:fldChar w:fldCharType="begin"/>
        </w:r>
        <w:r w:rsidR="00B31B5D" w:rsidRPr="008F631F">
          <w:rPr>
            <w:rStyle w:val="Hyperlink"/>
          </w:rPr>
          <w:instrText xml:space="preserve"> </w:instrText>
        </w:r>
        <w:r w:rsidR="00B31B5D">
          <w:instrText>HYPERLINK \l "_Toc509154350"</w:instrText>
        </w:r>
        <w:r w:rsidR="00B31B5D" w:rsidRPr="008F631F">
          <w:rPr>
            <w:rStyle w:val="Hyperlink"/>
          </w:rPr>
          <w:instrText xml:space="preserve"> </w:instrText>
        </w:r>
        <w:r w:rsidRPr="008F631F">
          <w:rPr>
            <w:rStyle w:val="Hyperlink"/>
          </w:rPr>
          <w:fldChar w:fldCharType="separate"/>
        </w:r>
        <w:r w:rsidR="00B31B5D" w:rsidRPr="008F631F">
          <w:rPr>
            <w:rStyle w:val="Hyperlink"/>
          </w:rPr>
          <w:t>3.3</w:t>
        </w:r>
        <w:r w:rsidR="00B31B5D">
          <w:rPr>
            <w:rFonts w:asciiTheme="minorHAnsi" w:eastAsiaTheme="minorEastAsia" w:hAnsiTheme="minorHAnsi" w:cstheme="minorBidi"/>
            <w:kern w:val="0"/>
            <w:szCs w:val="22"/>
            <w:lang w:eastAsia="en-US"/>
          </w:rPr>
          <w:tab/>
        </w:r>
        <w:r w:rsidR="00B31B5D" w:rsidRPr="008F631F">
          <w:rPr>
            <w:rStyle w:val="Hyperlink"/>
          </w:rPr>
          <w:t>Time Schedule</w:t>
        </w:r>
        <w:r w:rsidR="00B31B5D">
          <w:rPr>
            <w:webHidden/>
          </w:rPr>
          <w:tab/>
        </w:r>
        <w:r>
          <w:rPr>
            <w:webHidden/>
          </w:rPr>
          <w:fldChar w:fldCharType="begin"/>
        </w:r>
        <w:r w:rsidR="00B31B5D">
          <w:rPr>
            <w:webHidden/>
          </w:rPr>
          <w:instrText xml:space="preserve"> PAGEREF _Toc509154350 \h </w:instrText>
        </w:r>
      </w:ins>
      <w:r>
        <w:rPr>
          <w:webHidden/>
        </w:rPr>
      </w:r>
      <w:r>
        <w:rPr>
          <w:webHidden/>
        </w:rPr>
        <w:fldChar w:fldCharType="separate"/>
      </w:r>
      <w:ins w:id="18" w:author="HP" w:date="2018-03-18T16:36:00Z">
        <w:r w:rsidR="00B31B5D">
          <w:rPr>
            <w:webHidden/>
          </w:rPr>
          <w:t>2</w:t>
        </w:r>
        <w:r>
          <w:rPr>
            <w:webHidden/>
          </w:rPr>
          <w:fldChar w:fldCharType="end"/>
        </w:r>
        <w:r w:rsidRPr="008F631F">
          <w:rPr>
            <w:rStyle w:val="Hyperlink"/>
          </w:rPr>
          <w:fldChar w:fldCharType="end"/>
        </w:r>
      </w:ins>
    </w:p>
    <w:p w:rsidR="00B31B5D" w:rsidRDefault="00BD72F6" w:rsidP="008F631F">
      <w:pPr>
        <w:pStyle w:val="TOC2"/>
        <w:tabs>
          <w:tab w:val="left" w:pos="1100"/>
        </w:tabs>
        <w:spacing w:after="48"/>
        <w:ind w:left="990" w:right="550" w:hanging="550"/>
        <w:rPr>
          <w:ins w:id="19" w:author="HP" w:date="2018-03-18T16:36:00Z"/>
          <w:rFonts w:asciiTheme="minorHAnsi" w:eastAsiaTheme="minorEastAsia" w:hAnsiTheme="minorHAnsi" w:cstheme="minorBidi"/>
          <w:kern w:val="0"/>
          <w:szCs w:val="22"/>
          <w:lang w:eastAsia="en-US"/>
        </w:rPr>
      </w:pPr>
      <w:ins w:id="20" w:author="HP" w:date="2018-03-18T16:36:00Z">
        <w:r w:rsidRPr="008F631F">
          <w:rPr>
            <w:rStyle w:val="Hyperlink"/>
          </w:rPr>
          <w:fldChar w:fldCharType="begin"/>
        </w:r>
        <w:r w:rsidR="00B31B5D" w:rsidRPr="008F631F">
          <w:rPr>
            <w:rStyle w:val="Hyperlink"/>
          </w:rPr>
          <w:instrText xml:space="preserve"> </w:instrText>
        </w:r>
        <w:r w:rsidR="00B31B5D">
          <w:instrText>HYPERLINK \l "_Toc509154351"</w:instrText>
        </w:r>
        <w:r w:rsidR="00B31B5D" w:rsidRPr="008F631F">
          <w:rPr>
            <w:rStyle w:val="Hyperlink"/>
          </w:rPr>
          <w:instrText xml:space="preserve"> </w:instrText>
        </w:r>
        <w:r w:rsidRPr="008F631F">
          <w:rPr>
            <w:rStyle w:val="Hyperlink"/>
          </w:rPr>
          <w:fldChar w:fldCharType="separate"/>
        </w:r>
        <w:r w:rsidR="00B31B5D" w:rsidRPr="008F631F">
          <w:rPr>
            <w:rStyle w:val="Hyperlink"/>
          </w:rPr>
          <w:t>3.4</w:t>
        </w:r>
        <w:r w:rsidR="00B31B5D">
          <w:rPr>
            <w:rFonts w:asciiTheme="minorHAnsi" w:eastAsiaTheme="minorEastAsia" w:hAnsiTheme="minorHAnsi" w:cstheme="minorBidi"/>
            <w:kern w:val="0"/>
            <w:szCs w:val="22"/>
            <w:lang w:eastAsia="en-US"/>
          </w:rPr>
          <w:tab/>
        </w:r>
        <w:r w:rsidR="00B31B5D" w:rsidRPr="008F631F">
          <w:rPr>
            <w:rStyle w:val="Hyperlink"/>
          </w:rPr>
          <w:t>Indicator</w:t>
        </w:r>
        <w:r w:rsidR="00B31B5D">
          <w:rPr>
            <w:webHidden/>
          </w:rPr>
          <w:tab/>
        </w:r>
        <w:r>
          <w:rPr>
            <w:webHidden/>
          </w:rPr>
          <w:fldChar w:fldCharType="begin"/>
        </w:r>
        <w:r w:rsidR="00B31B5D">
          <w:rPr>
            <w:webHidden/>
          </w:rPr>
          <w:instrText xml:space="preserve"> PAGEREF _Toc509154351 \h </w:instrText>
        </w:r>
      </w:ins>
      <w:r>
        <w:rPr>
          <w:webHidden/>
        </w:rPr>
      </w:r>
      <w:r>
        <w:rPr>
          <w:webHidden/>
        </w:rPr>
        <w:fldChar w:fldCharType="separate"/>
      </w:r>
      <w:ins w:id="21" w:author="HP" w:date="2018-03-18T16:36:00Z">
        <w:r w:rsidR="00B31B5D">
          <w:rPr>
            <w:webHidden/>
          </w:rPr>
          <w:t>2</w:t>
        </w:r>
        <w:r>
          <w:rPr>
            <w:webHidden/>
          </w:rPr>
          <w:fldChar w:fldCharType="end"/>
        </w:r>
        <w:r w:rsidRPr="008F631F">
          <w:rPr>
            <w:rStyle w:val="Hyperlink"/>
          </w:rPr>
          <w:fldChar w:fldCharType="end"/>
        </w:r>
      </w:ins>
    </w:p>
    <w:p w:rsidR="00B31B5D" w:rsidRDefault="00BD72F6" w:rsidP="008F631F">
      <w:pPr>
        <w:pStyle w:val="TOC1"/>
        <w:spacing w:before="240" w:after="72"/>
        <w:ind w:left="331" w:right="550" w:hanging="331"/>
        <w:rPr>
          <w:ins w:id="22" w:author="HP" w:date="2018-03-18T16:36:00Z"/>
          <w:rFonts w:asciiTheme="minorHAnsi" w:eastAsiaTheme="minorEastAsia" w:hAnsiTheme="minorHAnsi" w:cstheme="minorBidi"/>
          <w:b w:val="0"/>
          <w:bCs w:val="0"/>
          <w:kern w:val="0"/>
          <w:szCs w:val="22"/>
          <w:lang w:eastAsia="en-US"/>
        </w:rPr>
      </w:pPr>
      <w:ins w:id="23" w:author="HP" w:date="2018-03-18T16:36:00Z">
        <w:r w:rsidRPr="008F631F">
          <w:rPr>
            <w:rStyle w:val="Hyperlink"/>
          </w:rPr>
          <w:fldChar w:fldCharType="begin"/>
        </w:r>
        <w:r w:rsidR="00B31B5D" w:rsidRPr="008F631F">
          <w:rPr>
            <w:rStyle w:val="Hyperlink"/>
          </w:rPr>
          <w:instrText xml:space="preserve"> </w:instrText>
        </w:r>
        <w:r w:rsidR="00B31B5D">
          <w:instrText>HYPERLINK \l "_Toc509154352"</w:instrText>
        </w:r>
        <w:r w:rsidR="00B31B5D" w:rsidRPr="008F631F">
          <w:rPr>
            <w:rStyle w:val="Hyperlink"/>
          </w:rPr>
          <w:instrText xml:space="preserve"> </w:instrText>
        </w:r>
        <w:r w:rsidRPr="008F631F">
          <w:rPr>
            <w:rStyle w:val="Hyperlink"/>
          </w:rPr>
          <w:fldChar w:fldCharType="separate"/>
        </w:r>
        <w:r w:rsidR="00B31B5D" w:rsidRPr="008F631F">
          <w:rPr>
            <w:rStyle w:val="Hyperlink"/>
          </w:rPr>
          <w:t>4.</w:t>
        </w:r>
        <w:r w:rsidR="00B31B5D">
          <w:rPr>
            <w:rFonts w:asciiTheme="minorHAnsi" w:eastAsiaTheme="minorEastAsia" w:hAnsiTheme="minorHAnsi" w:cstheme="minorBidi"/>
            <w:b w:val="0"/>
            <w:bCs w:val="0"/>
            <w:kern w:val="0"/>
            <w:szCs w:val="22"/>
            <w:lang w:eastAsia="en-US"/>
          </w:rPr>
          <w:tab/>
        </w:r>
        <w:r w:rsidR="00B31B5D" w:rsidRPr="008F631F">
          <w:rPr>
            <w:rStyle w:val="Hyperlink"/>
          </w:rPr>
          <w:t>Objectives</w:t>
        </w:r>
        <w:r w:rsidR="00B31B5D">
          <w:rPr>
            <w:webHidden/>
          </w:rPr>
          <w:tab/>
        </w:r>
        <w:r>
          <w:rPr>
            <w:webHidden/>
          </w:rPr>
          <w:fldChar w:fldCharType="begin"/>
        </w:r>
        <w:r w:rsidR="00B31B5D">
          <w:rPr>
            <w:webHidden/>
          </w:rPr>
          <w:instrText xml:space="preserve"> PAGEREF _Toc509154352 \h </w:instrText>
        </w:r>
      </w:ins>
      <w:r>
        <w:rPr>
          <w:webHidden/>
        </w:rPr>
      </w:r>
      <w:r>
        <w:rPr>
          <w:webHidden/>
        </w:rPr>
        <w:fldChar w:fldCharType="separate"/>
      </w:r>
      <w:ins w:id="24" w:author="HP" w:date="2018-03-18T16:36:00Z">
        <w:r w:rsidR="00B31B5D">
          <w:rPr>
            <w:webHidden/>
          </w:rPr>
          <w:t>2</w:t>
        </w:r>
        <w:r>
          <w:rPr>
            <w:webHidden/>
          </w:rPr>
          <w:fldChar w:fldCharType="end"/>
        </w:r>
        <w:r w:rsidRPr="008F631F">
          <w:rPr>
            <w:rStyle w:val="Hyperlink"/>
          </w:rPr>
          <w:fldChar w:fldCharType="end"/>
        </w:r>
      </w:ins>
    </w:p>
    <w:p w:rsidR="00B31B5D" w:rsidRDefault="00BD72F6" w:rsidP="008F631F">
      <w:pPr>
        <w:pStyle w:val="TOC1"/>
        <w:spacing w:before="240" w:after="72"/>
        <w:ind w:left="331" w:right="550" w:hanging="331"/>
        <w:rPr>
          <w:ins w:id="25" w:author="HP" w:date="2018-03-18T16:36:00Z"/>
          <w:rFonts w:asciiTheme="minorHAnsi" w:eastAsiaTheme="minorEastAsia" w:hAnsiTheme="minorHAnsi" w:cstheme="minorBidi"/>
          <w:b w:val="0"/>
          <w:bCs w:val="0"/>
          <w:kern w:val="0"/>
          <w:szCs w:val="22"/>
          <w:lang w:eastAsia="en-US"/>
        </w:rPr>
      </w:pPr>
      <w:ins w:id="26" w:author="HP" w:date="2018-03-18T16:36:00Z">
        <w:r w:rsidRPr="008F631F">
          <w:rPr>
            <w:rStyle w:val="Hyperlink"/>
          </w:rPr>
          <w:fldChar w:fldCharType="begin"/>
        </w:r>
        <w:r w:rsidR="00B31B5D" w:rsidRPr="008F631F">
          <w:rPr>
            <w:rStyle w:val="Hyperlink"/>
          </w:rPr>
          <w:instrText xml:space="preserve"> </w:instrText>
        </w:r>
        <w:r w:rsidR="00B31B5D">
          <w:instrText>HYPERLINK \l "_Toc509154353"</w:instrText>
        </w:r>
        <w:r w:rsidR="00B31B5D" w:rsidRPr="008F631F">
          <w:rPr>
            <w:rStyle w:val="Hyperlink"/>
          </w:rPr>
          <w:instrText xml:space="preserve"> </w:instrText>
        </w:r>
        <w:r w:rsidRPr="008F631F">
          <w:rPr>
            <w:rStyle w:val="Hyperlink"/>
          </w:rPr>
          <w:fldChar w:fldCharType="separate"/>
        </w:r>
        <w:r w:rsidR="00B31B5D" w:rsidRPr="008F631F">
          <w:rPr>
            <w:rStyle w:val="Hyperlink"/>
          </w:rPr>
          <w:t>5.</w:t>
        </w:r>
        <w:r w:rsidR="00B31B5D">
          <w:rPr>
            <w:rFonts w:asciiTheme="minorHAnsi" w:eastAsiaTheme="minorEastAsia" w:hAnsiTheme="minorHAnsi" w:cstheme="minorBidi"/>
            <w:b w:val="0"/>
            <w:bCs w:val="0"/>
            <w:kern w:val="0"/>
            <w:szCs w:val="22"/>
            <w:lang w:eastAsia="en-US"/>
          </w:rPr>
          <w:tab/>
        </w:r>
        <w:r w:rsidR="00B31B5D" w:rsidRPr="008F631F">
          <w:rPr>
            <w:rStyle w:val="Hyperlink"/>
          </w:rPr>
          <w:t>Relevant Organizations, Stakeholders and their role</w:t>
        </w:r>
        <w:r w:rsidR="00B31B5D">
          <w:rPr>
            <w:webHidden/>
          </w:rPr>
          <w:tab/>
        </w:r>
        <w:r>
          <w:rPr>
            <w:webHidden/>
          </w:rPr>
          <w:fldChar w:fldCharType="begin"/>
        </w:r>
        <w:r w:rsidR="00B31B5D">
          <w:rPr>
            <w:webHidden/>
          </w:rPr>
          <w:instrText xml:space="preserve"> PAGEREF _Toc509154353 \h </w:instrText>
        </w:r>
      </w:ins>
      <w:r>
        <w:rPr>
          <w:webHidden/>
        </w:rPr>
      </w:r>
      <w:r>
        <w:rPr>
          <w:webHidden/>
        </w:rPr>
        <w:fldChar w:fldCharType="separate"/>
      </w:r>
      <w:ins w:id="27" w:author="HP" w:date="2018-03-18T16:36:00Z">
        <w:r w:rsidR="00B31B5D">
          <w:rPr>
            <w:webHidden/>
          </w:rPr>
          <w:t>2</w:t>
        </w:r>
        <w:r>
          <w:rPr>
            <w:webHidden/>
          </w:rPr>
          <w:fldChar w:fldCharType="end"/>
        </w:r>
        <w:r w:rsidRPr="008F631F">
          <w:rPr>
            <w:rStyle w:val="Hyperlink"/>
          </w:rPr>
          <w:fldChar w:fldCharType="end"/>
        </w:r>
      </w:ins>
    </w:p>
    <w:p w:rsidR="00B31B5D" w:rsidRDefault="00BD72F6" w:rsidP="008F631F">
      <w:pPr>
        <w:pStyle w:val="TOC2"/>
        <w:tabs>
          <w:tab w:val="left" w:pos="1100"/>
        </w:tabs>
        <w:spacing w:after="48"/>
        <w:ind w:left="990" w:right="550" w:hanging="550"/>
        <w:rPr>
          <w:ins w:id="28" w:author="HP" w:date="2018-03-18T16:36:00Z"/>
          <w:rFonts w:asciiTheme="minorHAnsi" w:eastAsiaTheme="minorEastAsia" w:hAnsiTheme="minorHAnsi" w:cstheme="minorBidi"/>
          <w:kern w:val="0"/>
          <w:szCs w:val="22"/>
          <w:lang w:eastAsia="en-US"/>
        </w:rPr>
      </w:pPr>
      <w:ins w:id="29" w:author="HP" w:date="2018-03-18T16:36:00Z">
        <w:r w:rsidRPr="008F631F">
          <w:rPr>
            <w:rStyle w:val="Hyperlink"/>
          </w:rPr>
          <w:fldChar w:fldCharType="begin"/>
        </w:r>
        <w:r w:rsidR="00B31B5D" w:rsidRPr="008F631F">
          <w:rPr>
            <w:rStyle w:val="Hyperlink"/>
          </w:rPr>
          <w:instrText xml:space="preserve"> </w:instrText>
        </w:r>
        <w:r w:rsidR="00B31B5D">
          <w:instrText>HYPERLINK \l "_Toc509154354"</w:instrText>
        </w:r>
        <w:r w:rsidR="00B31B5D" w:rsidRPr="008F631F">
          <w:rPr>
            <w:rStyle w:val="Hyperlink"/>
          </w:rPr>
          <w:instrText xml:space="preserve"> </w:instrText>
        </w:r>
        <w:r w:rsidRPr="008F631F">
          <w:rPr>
            <w:rStyle w:val="Hyperlink"/>
          </w:rPr>
          <w:fldChar w:fldCharType="separate"/>
        </w:r>
        <w:r w:rsidR="00B31B5D" w:rsidRPr="008F631F">
          <w:rPr>
            <w:rStyle w:val="Hyperlink"/>
          </w:rPr>
          <w:t>5.1</w:t>
        </w:r>
        <w:r w:rsidR="00B31B5D">
          <w:rPr>
            <w:rFonts w:asciiTheme="minorHAnsi" w:eastAsiaTheme="minorEastAsia" w:hAnsiTheme="minorHAnsi" w:cstheme="minorBidi"/>
            <w:kern w:val="0"/>
            <w:szCs w:val="22"/>
            <w:lang w:eastAsia="en-US"/>
          </w:rPr>
          <w:tab/>
        </w:r>
        <w:r w:rsidR="00B31B5D" w:rsidRPr="008F631F">
          <w:rPr>
            <w:rStyle w:val="Hyperlink"/>
          </w:rPr>
          <w:t>CPU</w:t>
        </w:r>
        <w:r w:rsidR="00B31B5D">
          <w:rPr>
            <w:webHidden/>
          </w:rPr>
          <w:tab/>
        </w:r>
        <w:r>
          <w:rPr>
            <w:webHidden/>
          </w:rPr>
          <w:fldChar w:fldCharType="begin"/>
        </w:r>
        <w:r w:rsidR="00B31B5D">
          <w:rPr>
            <w:webHidden/>
          </w:rPr>
          <w:instrText xml:space="preserve"> PAGEREF _Toc509154354 \h </w:instrText>
        </w:r>
      </w:ins>
      <w:r>
        <w:rPr>
          <w:webHidden/>
        </w:rPr>
      </w:r>
      <w:r>
        <w:rPr>
          <w:webHidden/>
        </w:rPr>
        <w:fldChar w:fldCharType="separate"/>
      </w:r>
      <w:ins w:id="30" w:author="HP" w:date="2018-03-18T16:36:00Z">
        <w:r w:rsidR="00B31B5D">
          <w:rPr>
            <w:webHidden/>
          </w:rPr>
          <w:t>2</w:t>
        </w:r>
        <w:r>
          <w:rPr>
            <w:webHidden/>
          </w:rPr>
          <w:fldChar w:fldCharType="end"/>
        </w:r>
        <w:r w:rsidRPr="008F631F">
          <w:rPr>
            <w:rStyle w:val="Hyperlink"/>
          </w:rPr>
          <w:fldChar w:fldCharType="end"/>
        </w:r>
      </w:ins>
    </w:p>
    <w:p w:rsidR="00B31B5D" w:rsidRDefault="00BD72F6" w:rsidP="008F631F">
      <w:pPr>
        <w:pStyle w:val="TOC2"/>
        <w:tabs>
          <w:tab w:val="left" w:pos="1100"/>
        </w:tabs>
        <w:spacing w:after="48"/>
        <w:ind w:left="990" w:right="550" w:hanging="550"/>
        <w:rPr>
          <w:ins w:id="31" w:author="HP" w:date="2018-03-18T16:36:00Z"/>
          <w:rFonts w:asciiTheme="minorHAnsi" w:eastAsiaTheme="minorEastAsia" w:hAnsiTheme="minorHAnsi" w:cstheme="minorBidi"/>
          <w:kern w:val="0"/>
          <w:szCs w:val="22"/>
          <w:lang w:eastAsia="en-US"/>
        </w:rPr>
      </w:pPr>
      <w:ins w:id="32" w:author="HP" w:date="2018-03-18T16:36:00Z">
        <w:r w:rsidRPr="008F631F">
          <w:rPr>
            <w:rStyle w:val="Hyperlink"/>
          </w:rPr>
          <w:fldChar w:fldCharType="begin"/>
        </w:r>
        <w:r w:rsidR="00B31B5D" w:rsidRPr="008F631F">
          <w:rPr>
            <w:rStyle w:val="Hyperlink"/>
          </w:rPr>
          <w:instrText xml:space="preserve"> </w:instrText>
        </w:r>
        <w:r w:rsidR="00B31B5D">
          <w:instrText>HYPERLINK \l "_Toc509154355"</w:instrText>
        </w:r>
        <w:r w:rsidR="00B31B5D" w:rsidRPr="008F631F">
          <w:rPr>
            <w:rStyle w:val="Hyperlink"/>
          </w:rPr>
          <w:instrText xml:space="preserve"> </w:instrText>
        </w:r>
        <w:r w:rsidRPr="008F631F">
          <w:rPr>
            <w:rStyle w:val="Hyperlink"/>
          </w:rPr>
          <w:fldChar w:fldCharType="separate"/>
        </w:r>
        <w:r w:rsidR="00B31B5D" w:rsidRPr="008F631F">
          <w:rPr>
            <w:rStyle w:val="Hyperlink"/>
          </w:rPr>
          <w:t>5.2</w:t>
        </w:r>
        <w:r w:rsidR="00B31B5D">
          <w:rPr>
            <w:rFonts w:asciiTheme="minorHAnsi" w:eastAsiaTheme="minorEastAsia" w:hAnsiTheme="minorHAnsi" w:cstheme="minorBidi"/>
            <w:kern w:val="0"/>
            <w:szCs w:val="22"/>
            <w:lang w:eastAsia="en-US"/>
          </w:rPr>
          <w:tab/>
        </w:r>
        <w:r w:rsidR="00B31B5D" w:rsidRPr="008F631F">
          <w:rPr>
            <w:rStyle w:val="Hyperlink"/>
          </w:rPr>
          <w:t>RAJUK and CDA</w:t>
        </w:r>
        <w:r w:rsidR="00B31B5D">
          <w:rPr>
            <w:webHidden/>
          </w:rPr>
          <w:tab/>
        </w:r>
        <w:r>
          <w:rPr>
            <w:webHidden/>
          </w:rPr>
          <w:fldChar w:fldCharType="begin"/>
        </w:r>
        <w:r w:rsidR="00B31B5D">
          <w:rPr>
            <w:webHidden/>
          </w:rPr>
          <w:instrText xml:space="preserve"> PAGEREF _Toc509154355 \h </w:instrText>
        </w:r>
      </w:ins>
      <w:r>
        <w:rPr>
          <w:webHidden/>
        </w:rPr>
      </w:r>
      <w:r>
        <w:rPr>
          <w:webHidden/>
        </w:rPr>
        <w:fldChar w:fldCharType="separate"/>
      </w:r>
      <w:ins w:id="33" w:author="HP" w:date="2018-03-18T16:36:00Z">
        <w:r w:rsidR="00B31B5D">
          <w:rPr>
            <w:webHidden/>
          </w:rPr>
          <w:t>2</w:t>
        </w:r>
        <w:r>
          <w:rPr>
            <w:webHidden/>
          </w:rPr>
          <w:fldChar w:fldCharType="end"/>
        </w:r>
        <w:r w:rsidRPr="008F631F">
          <w:rPr>
            <w:rStyle w:val="Hyperlink"/>
          </w:rPr>
          <w:fldChar w:fldCharType="end"/>
        </w:r>
      </w:ins>
    </w:p>
    <w:p w:rsidR="00B31B5D" w:rsidRDefault="00BD72F6" w:rsidP="008F631F">
      <w:pPr>
        <w:pStyle w:val="TOC2"/>
        <w:tabs>
          <w:tab w:val="left" w:pos="1100"/>
        </w:tabs>
        <w:spacing w:after="48"/>
        <w:ind w:left="990" w:right="550" w:hanging="550"/>
        <w:rPr>
          <w:ins w:id="34" w:author="HP" w:date="2018-03-18T16:36:00Z"/>
          <w:rFonts w:asciiTheme="minorHAnsi" w:eastAsiaTheme="minorEastAsia" w:hAnsiTheme="minorHAnsi" w:cstheme="minorBidi"/>
          <w:kern w:val="0"/>
          <w:szCs w:val="22"/>
          <w:lang w:eastAsia="en-US"/>
        </w:rPr>
      </w:pPr>
      <w:ins w:id="35" w:author="HP" w:date="2018-03-18T16:36:00Z">
        <w:r w:rsidRPr="008F631F">
          <w:rPr>
            <w:rStyle w:val="Hyperlink"/>
          </w:rPr>
          <w:fldChar w:fldCharType="begin"/>
        </w:r>
        <w:r w:rsidR="00B31B5D" w:rsidRPr="008F631F">
          <w:rPr>
            <w:rStyle w:val="Hyperlink"/>
          </w:rPr>
          <w:instrText xml:space="preserve"> </w:instrText>
        </w:r>
        <w:r w:rsidR="00B31B5D">
          <w:instrText>HYPERLINK \l "_Toc509154356"</w:instrText>
        </w:r>
        <w:r w:rsidR="00B31B5D" w:rsidRPr="008F631F">
          <w:rPr>
            <w:rStyle w:val="Hyperlink"/>
          </w:rPr>
          <w:instrText xml:space="preserve"> </w:instrText>
        </w:r>
        <w:r w:rsidRPr="008F631F">
          <w:rPr>
            <w:rStyle w:val="Hyperlink"/>
          </w:rPr>
          <w:fldChar w:fldCharType="separate"/>
        </w:r>
        <w:r w:rsidR="00B31B5D" w:rsidRPr="008F631F">
          <w:rPr>
            <w:rStyle w:val="Hyperlink"/>
          </w:rPr>
          <w:t>5.3</w:t>
        </w:r>
        <w:r w:rsidR="00B31B5D">
          <w:rPr>
            <w:rFonts w:asciiTheme="minorHAnsi" w:eastAsiaTheme="minorEastAsia" w:hAnsiTheme="minorHAnsi" w:cstheme="minorBidi"/>
            <w:kern w:val="0"/>
            <w:szCs w:val="22"/>
            <w:lang w:eastAsia="en-US"/>
          </w:rPr>
          <w:tab/>
        </w:r>
        <w:r w:rsidR="00B31B5D" w:rsidRPr="008F631F">
          <w:rPr>
            <w:rStyle w:val="Hyperlink"/>
          </w:rPr>
          <w:t>City Development Coordination Committee (CDCC)</w:t>
        </w:r>
        <w:r w:rsidR="00B31B5D">
          <w:rPr>
            <w:webHidden/>
          </w:rPr>
          <w:tab/>
        </w:r>
        <w:r>
          <w:rPr>
            <w:webHidden/>
          </w:rPr>
          <w:fldChar w:fldCharType="begin"/>
        </w:r>
        <w:r w:rsidR="00B31B5D">
          <w:rPr>
            <w:webHidden/>
          </w:rPr>
          <w:instrText xml:space="preserve"> PAGEREF _Toc509154356 \h </w:instrText>
        </w:r>
      </w:ins>
      <w:r>
        <w:rPr>
          <w:webHidden/>
        </w:rPr>
      </w:r>
      <w:r>
        <w:rPr>
          <w:webHidden/>
        </w:rPr>
        <w:fldChar w:fldCharType="separate"/>
      </w:r>
      <w:ins w:id="36" w:author="HP" w:date="2018-03-18T16:36:00Z">
        <w:r w:rsidR="00B31B5D">
          <w:rPr>
            <w:webHidden/>
          </w:rPr>
          <w:t>3</w:t>
        </w:r>
        <w:r>
          <w:rPr>
            <w:webHidden/>
          </w:rPr>
          <w:fldChar w:fldCharType="end"/>
        </w:r>
        <w:r w:rsidRPr="008F631F">
          <w:rPr>
            <w:rStyle w:val="Hyperlink"/>
          </w:rPr>
          <w:fldChar w:fldCharType="end"/>
        </w:r>
      </w:ins>
    </w:p>
    <w:p w:rsidR="00B31B5D" w:rsidRDefault="00BD72F6" w:rsidP="008F631F">
      <w:pPr>
        <w:pStyle w:val="TOC1"/>
        <w:spacing w:before="240" w:after="72"/>
        <w:ind w:left="331" w:right="550" w:hanging="331"/>
        <w:rPr>
          <w:ins w:id="37" w:author="HP" w:date="2018-03-18T16:36:00Z"/>
          <w:rFonts w:asciiTheme="minorHAnsi" w:eastAsiaTheme="minorEastAsia" w:hAnsiTheme="minorHAnsi" w:cstheme="minorBidi"/>
          <w:b w:val="0"/>
          <w:bCs w:val="0"/>
          <w:kern w:val="0"/>
          <w:szCs w:val="22"/>
          <w:lang w:eastAsia="en-US"/>
        </w:rPr>
      </w:pPr>
      <w:ins w:id="38" w:author="HP" w:date="2018-03-18T16:36:00Z">
        <w:r w:rsidRPr="008F631F">
          <w:rPr>
            <w:rStyle w:val="Hyperlink"/>
          </w:rPr>
          <w:fldChar w:fldCharType="begin"/>
        </w:r>
        <w:r w:rsidR="00B31B5D" w:rsidRPr="008F631F">
          <w:rPr>
            <w:rStyle w:val="Hyperlink"/>
          </w:rPr>
          <w:instrText xml:space="preserve"> </w:instrText>
        </w:r>
        <w:r w:rsidR="00B31B5D">
          <w:instrText>HYPERLINK \l "_Toc509154357"</w:instrText>
        </w:r>
        <w:r w:rsidR="00B31B5D" w:rsidRPr="008F631F">
          <w:rPr>
            <w:rStyle w:val="Hyperlink"/>
          </w:rPr>
          <w:instrText xml:space="preserve"> </w:instrText>
        </w:r>
        <w:r w:rsidRPr="008F631F">
          <w:rPr>
            <w:rStyle w:val="Hyperlink"/>
          </w:rPr>
          <w:fldChar w:fldCharType="separate"/>
        </w:r>
        <w:r w:rsidR="00B31B5D" w:rsidRPr="008F631F">
          <w:rPr>
            <w:rStyle w:val="Hyperlink"/>
          </w:rPr>
          <w:t>6.</w:t>
        </w:r>
        <w:r w:rsidR="00B31B5D">
          <w:rPr>
            <w:rFonts w:asciiTheme="minorHAnsi" w:eastAsiaTheme="minorEastAsia" w:hAnsiTheme="minorHAnsi" w:cstheme="minorBidi"/>
            <w:b w:val="0"/>
            <w:bCs w:val="0"/>
            <w:kern w:val="0"/>
            <w:szCs w:val="22"/>
            <w:lang w:eastAsia="en-US"/>
          </w:rPr>
          <w:tab/>
        </w:r>
        <w:r w:rsidR="00B31B5D" w:rsidRPr="008F631F">
          <w:rPr>
            <w:rStyle w:val="Hyperlink"/>
          </w:rPr>
          <w:t>Necessary Tasks and Procedures</w:t>
        </w:r>
        <w:r w:rsidR="00B31B5D">
          <w:rPr>
            <w:webHidden/>
          </w:rPr>
          <w:tab/>
        </w:r>
        <w:r>
          <w:rPr>
            <w:webHidden/>
          </w:rPr>
          <w:fldChar w:fldCharType="begin"/>
        </w:r>
        <w:r w:rsidR="00B31B5D">
          <w:rPr>
            <w:webHidden/>
          </w:rPr>
          <w:instrText xml:space="preserve"> PAGEREF _Toc509154357 \h </w:instrText>
        </w:r>
      </w:ins>
      <w:r>
        <w:rPr>
          <w:webHidden/>
        </w:rPr>
      </w:r>
      <w:r>
        <w:rPr>
          <w:webHidden/>
        </w:rPr>
        <w:fldChar w:fldCharType="separate"/>
      </w:r>
      <w:ins w:id="39" w:author="HP" w:date="2018-03-18T16:36:00Z">
        <w:r w:rsidR="00B31B5D">
          <w:rPr>
            <w:webHidden/>
          </w:rPr>
          <w:t>3</w:t>
        </w:r>
        <w:r>
          <w:rPr>
            <w:webHidden/>
          </w:rPr>
          <w:fldChar w:fldCharType="end"/>
        </w:r>
        <w:r w:rsidRPr="008F631F">
          <w:rPr>
            <w:rStyle w:val="Hyperlink"/>
          </w:rPr>
          <w:fldChar w:fldCharType="end"/>
        </w:r>
      </w:ins>
    </w:p>
    <w:p w:rsidR="00B31B5D" w:rsidRDefault="00BD72F6" w:rsidP="008F631F">
      <w:pPr>
        <w:pStyle w:val="TOC2"/>
        <w:tabs>
          <w:tab w:val="left" w:pos="1100"/>
        </w:tabs>
        <w:spacing w:after="48"/>
        <w:ind w:left="990" w:right="550" w:hanging="550"/>
        <w:rPr>
          <w:ins w:id="40" w:author="HP" w:date="2018-03-18T16:36:00Z"/>
          <w:rFonts w:asciiTheme="minorHAnsi" w:eastAsiaTheme="minorEastAsia" w:hAnsiTheme="minorHAnsi" w:cstheme="minorBidi"/>
          <w:kern w:val="0"/>
          <w:szCs w:val="22"/>
          <w:lang w:eastAsia="en-US"/>
        </w:rPr>
      </w:pPr>
      <w:ins w:id="41" w:author="HP" w:date="2018-03-18T16:36:00Z">
        <w:r w:rsidRPr="008F631F">
          <w:rPr>
            <w:rStyle w:val="Hyperlink"/>
          </w:rPr>
          <w:fldChar w:fldCharType="begin"/>
        </w:r>
        <w:r w:rsidR="00B31B5D" w:rsidRPr="008F631F">
          <w:rPr>
            <w:rStyle w:val="Hyperlink"/>
          </w:rPr>
          <w:instrText xml:space="preserve"> </w:instrText>
        </w:r>
        <w:r w:rsidR="00B31B5D">
          <w:instrText>HYPERLINK \l "_Toc509154358"</w:instrText>
        </w:r>
        <w:r w:rsidR="00B31B5D" w:rsidRPr="008F631F">
          <w:rPr>
            <w:rStyle w:val="Hyperlink"/>
          </w:rPr>
          <w:instrText xml:space="preserve"> </w:instrText>
        </w:r>
        <w:r w:rsidRPr="008F631F">
          <w:rPr>
            <w:rStyle w:val="Hyperlink"/>
          </w:rPr>
          <w:fldChar w:fldCharType="separate"/>
        </w:r>
        <w:r w:rsidR="00B31B5D" w:rsidRPr="008F631F">
          <w:rPr>
            <w:rStyle w:val="Hyperlink"/>
          </w:rPr>
          <w:t>6.1</w:t>
        </w:r>
        <w:r w:rsidR="00B31B5D">
          <w:rPr>
            <w:rFonts w:asciiTheme="minorHAnsi" w:eastAsiaTheme="minorEastAsia" w:hAnsiTheme="minorHAnsi" w:cstheme="minorBidi"/>
            <w:kern w:val="0"/>
            <w:szCs w:val="22"/>
            <w:lang w:eastAsia="en-US"/>
          </w:rPr>
          <w:tab/>
        </w:r>
        <w:r w:rsidR="00B31B5D" w:rsidRPr="008F631F">
          <w:rPr>
            <w:rStyle w:val="Hyperlink"/>
          </w:rPr>
          <w:t>Committees for Necessary Planning Action are Set Up and Managed</w:t>
        </w:r>
        <w:r w:rsidR="00B31B5D">
          <w:rPr>
            <w:webHidden/>
          </w:rPr>
          <w:tab/>
        </w:r>
        <w:r>
          <w:rPr>
            <w:webHidden/>
          </w:rPr>
          <w:fldChar w:fldCharType="begin"/>
        </w:r>
        <w:r w:rsidR="00B31B5D">
          <w:rPr>
            <w:webHidden/>
          </w:rPr>
          <w:instrText xml:space="preserve"> PAGEREF _Toc509154358 \h </w:instrText>
        </w:r>
      </w:ins>
      <w:r>
        <w:rPr>
          <w:webHidden/>
        </w:rPr>
      </w:r>
      <w:r>
        <w:rPr>
          <w:webHidden/>
        </w:rPr>
        <w:fldChar w:fldCharType="separate"/>
      </w:r>
      <w:ins w:id="42" w:author="HP" w:date="2018-03-18T16:36:00Z">
        <w:r w:rsidR="00B31B5D">
          <w:rPr>
            <w:webHidden/>
          </w:rPr>
          <w:t>3</w:t>
        </w:r>
        <w:r>
          <w:rPr>
            <w:webHidden/>
          </w:rPr>
          <w:fldChar w:fldCharType="end"/>
        </w:r>
        <w:r w:rsidRPr="008F631F">
          <w:rPr>
            <w:rStyle w:val="Hyperlink"/>
          </w:rPr>
          <w:fldChar w:fldCharType="end"/>
        </w:r>
      </w:ins>
    </w:p>
    <w:p w:rsidR="00B31B5D" w:rsidRDefault="00BD72F6" w:rsidP="008F631F">
      <w:pPr>
        <w:pStyle w:val="TOC2"/>
        <w:tabs>
          <w:tab w:val="left" w:pos="1100"/>
        </w:tabs>
        <w:spacing w:after="48"/>
        <w:ind w:left="990" w:right="550" w:hanging="550"/>
        <w:rPr>
          <w:ins w:id="43" w:author="HP" w:date="2018-03-18T16:36:00Z"/>
          <w:rFonts w:asciiTheme="minorHAnsi" w:eastAsiaTheme="minorEastAsia" w:hAnsiTheme="minorHAnsi" w:cstheme="minorBidi"/>
          <w:kern w:val="0"/>
          <w:szCs w:val="22"/>
          <w:lang w:eastAsia="en-US"/>
        </w:rPr>
      </w:pPr>
      <w:ins w:id="44" w:author="HP" w:date="2018-03-18T16:36:00Z">
        <w:r w:rsidRPr="008F631F">
          <w:rPr>
            <w:rStyle w:val="Hyperlink"/>
          </w:rPr>
          <w:fldChar w:fldCharType="begin"/>
        </w:r>
        <w:r w:rsidR="00B31B5D" w:rsidRPr="008F631F">
          <w:rPr>
            <w:rStyle w:val="Hyperlink"/>
          </w:rPr>
          <w:instrText xml:space="preserve"> </w:instrText>
        </w:r>
        <w:r w:rsidR="00B31B5D">
          <w:instrText>HYPERLINK \l "_Toc509154359"</w:instrText>
        </w:r>
        <w:r w:rsidR="00B31B5D" w:rsidRPr="008F631F">
          <w:rPr>
            <w:rStyle w:val="Hyperlink"/>
          </w:rPr>
          <w:instrText xml:space="preserve"> </w:instrText>
        </w:r>
        <w:r w:rsidRPr="008F631F">
          <w:rPr>
            <w:rStyle w:val="Hyperlink"/>
          </w:rPr>
          <w:fldChar w:fldCharType="separate"/>
        </w:r>
        <w:r w:rsidR="00B31B5D" w:rsidRPr="008F631F">
          <w:rPr>
            <w:rStyle w:val="Hyperlink"/>
          </w:rPr>
          <w:t>6.2</w:t>
        </w:r>
        <w:r w:rsidR="00B31B5D">
          <w:rPr>
            <w:rFonts w:asciiTheme="minorHAnsi" w:eastAsiaTheme="minorEastAsia" w:hAnsiTheme="minorHAnsi" w:cstheme="minorBidi"/>
            <w:kern w:val="0"/>
            <w:szCs w:val="22"/>
            <w:lang w:eastAsia="en-US"/>
          </w:rPr>
          <w:tab/>
        </w:r>
        <w:r w:rsidR="00B31B5D" w:rsidRPr="008F631F">
          <w:rPr>
            <w:rStyle w:val="Hyperlink"/>
          </w:rPr>
          <w:t>Officer in Charge of Each Plan is Assigned</w:t>
        </w:r>
        <w:r w:rsidR="00B31B5D">
          <w:rPr>
            <w:webHidden/>
          </w:rPr>
          <w:tab/>
        </w:r>
        <w:r>
          <w:rPr>
            <w:webHidden/>
          </w:rPr>
          <w:fldChar w:fldCharType="begin"/>
        </w:r>
        <w:r w:rsidR="00B31B5D">
          <w:rPr>
            <w:webHidden/>
          </w:rPr>
          <w:instrText xml:space="preserve"> PAGEREF _Toc509154359 \h </w:instrText>
        </w:r>
      </w:ins>
      <w:r>
        <w:rPr>
          <w:webHidden/>
        </w:rPr>
      </w:r>
      <w:r>
        <w:rPr>
          <w:webHidden/>
        </w:rPr>
        <w:fldChar w:fldCharType="separate"/>
      </w:r>
      <w:ins w:id="45" w:author="HP" w:date="2018-03-18T16:36:00Z">
        <w:r w:rsidR="00B31B5D">
          <w:rPr>
            <w:webHidden/>
          </w:rPr>
          <w:t>3</w:t>
        </w:r>
        <w:r>
          <w:rPr>
            <w:webHidden/>
          </w:rPr>
          <w:fldChar w:fldCharType="end"/>
        </w:r>
        <w:r w:rsidRPr="008F631F">
          <w:rPr>
            <w:rStyle w:val="Hyperlink"/>
          </w:rPr>
          <w:fldChar w:fldCharType="end"/>
        </w:r>
      </w:ins>
    </w:p>
    <w:p w:rsidR="00B31B5D" w:rsidRDefault="00BD72F6" w:rsidP="008F631F">
      <w:pPr>
        <w:pStyle w:val="TOC2"/>
        <w:tabs>
          <w:tab w:val="left" w:pos="1100"/>
        </w:tabs>
        <w:spacing w:after="48"/>
        <w:ind w:left="990" w:right="550" w:hanging="550"/>
        <w:rPr>
          <w:ins w:id="46" w:author="HP" w:date="2018-03-18T16:36:00Z"/>
          <w:rFonts w:asciiTheme="minorHAnsi" w:eastAsiaTheme="minorEastAsia" w:hAnsiTheme="minorHAnsi" w:cstheme="minorBidi"/>
          <w:kern w:val="0"/>
          <w:szCs w:val="22"/>
          <w:lang w:eastAsia="en-US"/>
        </w:rPr>
      </w:pPr>
      <w:ins w:id="47" w:author="HP" w:date="2018-03-18T16:36:00Z">
        <w:r w:rsidRPr="008F631F">
          <w:rPr>
            <w:rStyle w:val="Hyperlink"/>
          </w:rPr>
          <w:fldChar w:fldCharType="begin"/>
        </w:r>
        <w:r w:rsidR="00B31B5D" w:rsidRPr="008F631F">
          <w:rPr>
            <w:rStyle w:val="Hyperlink"/>
          </w:rPr>
          <w:instrText xml:space="preserve"> </w:instrText>
        </w:r>
        <w:r w:rsidR="00B31B5D">
          <w:instrText>HYPERLINK \l "_Toc509154360"</w:instrText>
        </w:r>
        <w:r w:rsidR="00B31B5D" w:rsidRPr="008F631F">
          <w:rPr>
            <w:rStyle w:val="Hyperlink"/>
          </w:rPr>
          <w:instrText xml:space="preserve"> </w:instrText>
        </w:r>
        <w:r w:rsidRPr="008F631F">
          <w:rPr>
            <w:rStyle w:val="Hyperlink"/>
          </w:rPr>
          <w:fldChar w:fldCharType="separate"/>
        </w:r>
        <w:r w:rsidR="00B31B5D" w:rsidRPr="008F631F">
          <w:rPr>
            <w:rStyle w:val="Hyperlink"/>
          </w:rPr>
          <w:t>6.3</w:t>
        </w:r>
        <w:r w:rsidR="00B31B5D">
          <w:rPr>
            <w:rFonts w:asciiTheme="minorHAnsi" w:eastAsiaTheme="minorEastAsia" w:hAnsiTheme="minorHAnsi" w:cstheme="minorBidi"/>
            <w:kern w:val="0"/>
            <w:szCs w:val="22"/>
            <w:lang w:eastAsia="en-US"/>
          </w:rPr>
          <w:tab/>
        </w:r>
        <w:r w:rsidR="00B31B5D" w:rsidRPr="008F631F">
          <w:rPr>
            <w:rStyle w:val="Hyperlink"/>
          </w:rPr>
          <w:t>Master plan including drainage plan, traffic &amp; transportation plan, land use plan as well as Action Area Plan are being prepared/updated</w:t>
        </w:r>
        <w:r w:rsidR="00B31B5D">
          <w:rPr>
            <w:webHidden/>
          </w:rPr>
          <w:tab/>
        </w:r>
        <w:r>
          <w:rPr>
            <w:webHidden/>
          </w:rPr>
          <w:fldChar w:fldCharType="begin"/>
        </w:r>
        <w:r w:rsidR="00B31B5D">
          <w:rPr>
            <w:webHidden/>
          </w:rPr>
          <w:instrText xml:space="preserve"> PAGEREF _Toc509154360 \h </w:instrText>
        </w:r>
      </w:ins>
      <w:r>
        <w:rPr>
          <w:webHidden/>
        </w:rPr>
      </w:r>
      <w:r>
        <w:rPr>
          <w:webHidden/>
        </w:rPr>
        <w:fldChar w:fldCharType="separate"/>
      </w:r>
      <w:ins w:id="48" w:author="HP" w:date="2018-03-18T16:36:00Z">
        <w:r w:rsidR="00B31B5D">
          <w:rPr>
            <w:webHidden/>
          </w:rPr>
          <w:t>3</w:t>
        </w:r>
        <w:r>
          <w:rPr>
            <w:webHidden/>
          </w:rPr>
          <w:fldChar w:fldCharType="end"/>
        </w:r>
        <w:r w:rsidRPr="008F631F">
          <w:rPr>
            <w:rStyle w:val="Hyperlink"/>
          </w:rPr>
          <w:fldChar w:fldCharType="end"/>
        </w:r>
      </w:ins>
    </w:p>
    <w:p w:rsidR="00B31B5D" w:rsidRDefault="00BD72F6" w:rsidP="008F631F">
      <w:pPr>
        <w:pStyle w:val="TOC2"/>
        <w:tabs>
          <w:tab w:val="left" w:pos="1100"/>
        </w:tabs>
        <w:spacing w:after="48"/>
        <w:ind w:left="990" w:right="550" w:hanging="550"/>
        <w:rPr>
          <w:ins w:id="49" w:author="HP" w:date="2018-03-18T16:36:00Z"/>
          <w:rFonts w:asciiTheme="minorHAnsi" w:eastAsiaTheme="minorEastAsia" w:hAnsiTheme="minorHAnsi" w:cstheme="minorBidi"/>
          <w:kern w:val="0"/>
          <w:szCs w:val="22"/>
          <w:lang w:eastAsia="en-US"/>
        </w:rPr>
      </w:pPr>
      <w:ins w:id="50" w:author="HP" w:date="2018-03-18T16:36:00Z">
        <w:r w:rsidRPr="008F631F">
          <w:rPr>
            <w:rStyle w:val="Hyperlink"/>
          </w:rPr>
          <w:fldChar w:fldCharType="begin"/>
        </w:r>
        <w:r w:rsidR="00B31B5D" w:rsidRPr="008F631F">
          <w:rPr>
            <w:rStyle w:val="Hyperlink"/>
          </w:rPr>
          <w:instrText xml:space="preserve"> </w:instrText>
        </w:r>
        <w:r w:rsidR="00B31B5D">
          <w:instrText>HYPERLINK \l "_Toc509154361"</w:instrText>
        </w:r>
        <w:r w:rsidR="00B31B5D" w:rsidRPr="008F631F">
          <w:rPr>
            <w:rStyle w:val="Hyperlink"/>
          </w:rPr>
          <w:instrText xml:space="preserve"> </w:instrText>
        </w:r>
        <w:r w:rsidRPr="008F631F">
          <w:rPr>
            <w:rStyle w:val="Hyperlink"/>
          </w:rPr>
          <w:fldChar w:fldCharType="separate"/>
        </w:r>
        <w:r w:rsidR="00B31B5D" w:rsidRPr="008F631F">
          <w:rPr>
            <w:rStyle w:val="Hyperlink"/>
          </w:rPr>
          <w:t>6.4</w:t>
        </w:r>
        <w:r w:rsidR="00B31B5D">
          <w:rPr>
            <w:rFonts w:asciiTheme="minorHAnsi" w:eastAsiaTheme="minorEastAsia" w:hAnsiTheme="minorHAnsi" w:cstheme="minorBidi"/>
            <w:kern w:val="0"/>
            <w:szCs w:val="22"/>
            <w:lang w:eastAsia="en-US"/>
          </w:rPr>
          <w:tab/>
        </w:r>
        <w:r w:rsidR="00B31B5D" w:rsidRPr="008F631F">
          <w:rPr>
            <w:rStyle w:val="Hyperlink"/>
          </w:rPr>
          <w:t>Public Communication</w:t>
        </w:r>
        <w:r w:rsidR="00B31B5D">
          <w:rPr>
            <w:webHidden/>
          </w:rPr>
          <w:tab/>
        </w:r>
        <w:r>
          <w:rPr>
            <w:webHidden/>
          </w:rPr>
          <w:fldChar w:fldCharType="begin"/>
        </w:r>
        <w:r w:rsidR="00B31B5D">
          <w:rPr>
            <w:webHidden/>
          </w:rPr>
          <w:instrText xml:space="preserve"> PAGEREF _Toc509154361 \h </w:instrText>
        </w:r>
      </w:ins>
      <w:r>
        <w:rPr>
          <w:webHidden/>
        </w:rPr>
      </w:r>
      <w:r>
        <w:rPr>
          <w:webHidden/>
        </w:rPr>
        <w:fldChar w:fldCharType="separate"/>
      </w:r>
      <w:ins w:id="51" w:author="HP" w:date="2018-03-18T16:36:00Z">
        <w:r w:rsidR="00B31B5D">
          <w:rPr>
            <w:webHidden/>
          </w:rPr>
          <w:t>4</w:t>
        </w:r>
        <w:r>
          <w:rPr>
            <w:webHidden/>
          </w:rPr>
          <w:fldChar w:fldCharType="end"/>
        </w:r>
        <w:r w:rsidRPr="008F631F">
          <w:rPr>
            <w:rStyle w:val="Hyperlink"/>
          </w:rPr>
          <w:fldChar w:fldCharType="end"/>
        </w:r>
      </w:ins>
    </w:p>
    <w:p w:rsidR="00B31B5D" w:rsidRDefault="00BD72F6" w:rsidP="008F631F">
      <w:pPr>
        <w:pStyle w:val="TOC1"/>
        <w:spacing w:before="240" w:after="72"/>
        <w:ind w:left="331" w:right="550" w:hanging="331"/>
        <w:rPr>
          <w:ins w:id="52" w:author="HP" w:date="2018-03-18T16:36:00Z"/>
          <w:rFonts w:asciiTheme="minorHAnsi" w:eastAsiaTheme="minorEastAsia" w:hAnsiTheme="minorHAnsi" w:cstheme="minorBidi"/>
          <w:b w:val="0"/>
          <w:bCs w:val="0"/>
          <w:kern w:val="0"/>
          <w:szCs w:val="22"/>
          <w:lang w:eastAsia="en-US"/>
        </w:rPr>
      </w:pPr>
      <w:ins w:id="53" w:author="HP" w:date="2018-03-18T16:36:00Z">
        <w:r w:rsidRPr="008F631F">
          <w:rPr>
            <w:rStyle w:val="Hyperlink"/>
          </w:rPr>
          <w:fldChar w:fldCharType="begin"/>
        </w:r>
        <w:r w:rsidR="00B31B5D" w:rsidRPr="008F631F">
          <w:rPr>
            <w:rStyle w:val="Hyperlink"/>
          </w:rPr>
          <w:instrText xml:space="preserve"> </w:instrText>
        </w:r>
        <w:r w:rsidR="00B31B5D">
          <w:instrText>HYPERLINK \l "_Toc509154362"</w:instrText>
        </w:r>
        <w:r w:rsidR="00B31B5D" w:rsidRPr="008F631F">
          <w:rPr>
            <w:rStyle w:val="Hyperlink"/>
          </w:rPr>
          <w:instrText xml:space="preserve"> </w:instrText>
        </w:r>
        <w:r w:rsidRPr="008F631F">
          <w:rPr>
            <w:rStyle w:val="Hyperlink"/>
          </w:rPr>
          <w:fldChar w:fldCharType="separate"/>
        </w:r>
        <w:r w:rsidR="00B31B5D" w:rsidRPr="008F631F">
          <w:rPr>
            <w:rStyle w:val="Hyperlink"/>
          </w:rPr>
          <w:t>7.</w:t>
        </w:r>
        <w:r w:rsidR="00B31B5D">
          <w:rPr>
            <w:rFonts w:asciiTheme="minorHAnsi" w:eastAsiaTheme="minorEastAsia" w:hAnsiTheme="minorHAnsi" w:cstheme="minorBidi"/>
            <w:b w:val="0"/>
            <w:bCs w:val="0"/>
            <w:kern w:val="0"/>
            <w:szCs w:val="22"/>
            <w:lang w:eastAsia="en-US"/>
          </w:rPr>
          <w:tab/>
        </w:r>
        <w:r w:rsidR="00B31B5D" w:rsidRPr="008F631F">
          <w:rPr>
            <w:rStyle w:val="Hyperlink"/>
          </w:rPr>
          <w:t>Implementation Schedule</w:t>
        </w:r>
        <w:r w:rsidR="00B31B5D">
          <w:rPr>
            <w:webHidden/>
          </w:rPr>
          <w:tab/>
        </w:r>
        <w:r>
          <w:rPr>
            <w:webHidden/>
          </w:rPr>
          <w:fldChar w:fldCharType="begin"/>
        </w:r>
        <w:r w:rsidR="00B31B5D">
          <w:rPr>
            <w:webHidden/>
          </w:rPr>
          <w:instrText xml:space="preserve"> PAGEREF _Toc509154362 \h </w:instrText>
        </w:r>
      </w:ins>
      <w:r>
        <w:rPr>
          <w:webHidden/>
        </w:rPr>
      </w:r>
      <w:r>
        <w:rPr>
          <w:webHidden/>
        </w:rPr>
        <w:fldChar w:fldCharType="separate"/>
      </w:r>
      <w:ins w:id="54" w:author="HP" w:date="2018-03-18T16:36:00Z">
        <w:r w:rsidR="00B31B5D">
          <w:rPr>
            <w:webHidden/>
          </w:rPr>
          <w:t>4</w:t>
        </w:r>
        <w:r>
          <w:rPr>
            <w:webHidden/>
          </w:rPr>
          <w:fldChar w:fldCharType="end"/>
        </w:r>
        <w:r w:rsidRPr="008F631F">
          <w:rPr>
            <w:rStyle w:val="Hyperlink"/>
          </w:rPr>
          <w:fldChar w:fldCharType="end"/>
        </w:r>
      </w:ins>
    </w:p>
    <w:p w:rsidR="00B31B5D" w:rsidRDefault="00BD72F6" w:rsidP="008F631F">
      <w:pPr>
        <w:pStyle w:val="TOC1"/>
        <w:spacing w:before="240" w:after="72"/>
        <w:ind w:left="331" w:right="550" w:hanging="331"/>
        <w:rPr>
          <w:ins w:id="55" w:author="HP" w:date="2018-03-18T16:36:00Z"/>
          <w:rFonts w:asciiTheme="minorHAnsi" w:eastAsiaTheme="minorEastAsia" w:hAnsiTheme="minorHAnsi" w:cstheme="minorBidi"/>
          <w:b w:val="0"/>
          <w:bCs w:val="0"/>
          <w:kern w:val="0"/>
          <w:szCs w:val="22"/>
          <w:lang w:eastAsia="en-US"/>
        </w:rPr>
      </w:pPr>
      <w:ins w:id="56" w:author="HP" w:date="2018-03-18T16:36:00Z">
        <w:r w:rsidRPr="008F631F">
          <w:rPr>
            <w:rStyle w:val="Hyperlink"/>
          </w:rPr>
          <w:fldChar w:fldCharType="begin"/>
        </w:r>
        <w:r w:rsidR="00B31B5D" w:rsidRPr="008F631F">
          <w:rPr>
            <w:rStyle w:val="Hyperlink"/>
          </w:rPr>
          <w:instrText xml:space="preserve"> </w:instrText>
        </w:r>
        <w:r w:rsidR="00B31B5D">
          <w:instrText>HYPERLINK \l "_Toc509154363"</w:instrText>
        </w:r>
        <w:r w:rsidR="00B31B5D" w:rsidRPr="008F631F">
          <w:rPr>
            <w:rStyle w:val="Hyperlink"/>
          </w:rPr>
          <w:instrText xml:space="preserve"> </w:instrText>
        </w:r>
        <w:r w:rsidRPr="008F631F">
          <w:rPr>
            <w:rStyle w:val="Hyperlink"/>
          </w:rPr>
          <w:fldChar w:fldCharType="separate"/>
        </w:r>
        <w:r w:rsidR="00B31B5D" w:rsidRPr="008F631F">
          <w:rPr>
            <w:rStyle w:val="Hyperlink"/>
          </w:rPr>
          <w:t>8.</w:t>
        </w:r>
        <w:r w:rsidR="00B31B5D">
          <w:rPr>
            <w:rFonts w:asciiTheme="minorHAnsi" w:eastAsiaTheme="minorEastAsia" w:hAnsiTheme="minorHAnsi" w:cstheme="minorBidi"/>
            <w:b w:val="0"/>
            <w:bCs w:val="0"/>
            <w:kern w:val="0"/>
            <w:szCs w:val="22"/>
            <w:lang w:eastAsia="en-US"/>
          </w:rPr>
          <w:tab/>
        </w:r>
        <w:r w:rsidR="00B31B5D" w:rsidRPr="008F631F">
          <w:rPr>
            <w:rStyle w:val="Hyperlink"/>
          </w:rPr>
          <w:t>Cost of Implementation (if necessary)</w:t>
        </w:r>
        <w:r w:rsidR="00B31B5D">
          <w:rPr>
            <w:webHidden/>
          </w:rPr>
          <w:tab/>
        </w:r>
        <w:r>
          <w:rPr>
            <w:webHidden/>
          </w:rPr>
          <w:fldChar w:fldCharType="begin"/>
        </w:r>
        <w:r w:rsidR="00B31B5D">
          <w:rPr>
            <w:webHidden/>
          </w:rPr>
          <w:instrText xml:space="preserve"> PAGEREF _Toc509154363 \h </w:instrText>
        </w:r>
      </w:ins>
      <w:r>
        <w:rPr>
          <w:webHidden/>
        </w:rPr>
      </w:r>
      <w:r>
        <w:rPr>
          <w:webHidden/>
        </w:rPr>
        <w:fldChar w:fldCharType="separate"/>
      </w:r>
      <w:ins w:id="57" w:author="HP" w:date="2018-03-18T16:36:00Z">
        <w:r w:rsidR="00B31B5D">
          <w:rPr>
            <w:webHidden/>
          </w:rPr>
          <w:t>4</w:t>
        </w:r>
        <w:r>
          <w:rPr>
            <w:webHidden/>
          </w:rPr>
          <w:fldChar w:fldCharType="end"/>
        </w:r>
        <w:r w:rsidRPr="008F631F">
          <w:rPr>
            <w:rStyle w:val="Hyperlink"/>
          </w:rPr>
          <w:fldChar w:fldCharType="end"/>
        </w:r>
      </w:ins>
    </w:p>
    <w:p w:rsidR="0037539D" w:rsidRPr="0037539D" w:rsidDel="006E155A" w:rsidRDefault="00BD72F6">
      <w:pPr>
        <w:pStyle w:val="TOC1"/>
        <w:spacing w:before="240" w:after="72"/>
        <w:ind w:left="331" w:right="550" w:hanging="331"/>
        <w:rPr>
          <w:del w:id="58" w:author="HP" w:date="2018-03-18T15:36:00Z"/>
          <w:rFonts w:ascii="Century" w:hAnsi="Century"/>
          <w:b w:val="0"/>
          <w:bCs w:val="0"/>
          <w:sz w:val="21"/>
          <w:szCs w:val="22"/>
        </w:rPr>
      </w:pPr>
      <w:del w:id="59" w:author="HP" w:date="2018-03-18T15:36:00Z">
        <w:r w:rsidRPr="00BD72F6">
          <w:rPr>
            <w:rPrChange w:id="60" w:author="HP" w:date="2018-03-18T15:36:00Z">
              <w:rPr>
                <w:rStyle w:val="Hyperlink"/>
              </w:rPr>
            </w:rPrChange>
          </w:rPr>
          <w:delText>1.</w:delText>
        </w:r>
        <w:r w:rsidR="0037539D" w:rsidRPr="0037539D" w:rsidDel="006E155A">
          <w:rPr>
            <w:rFonts w:ascii="Century" w:hAnsi="Century"/>
            <w:b w:val="0"/>
            <w:bCs w:val="0"/>
            <w:sz w:val="21"/>
            <w:szCs w:val="22"/>
          </w:rPr>
          <w:tab/>
        </w:r>
        <w:r w:rsidRPr="00BD72F6">
          <w:rPr>
            <w:rPrChange w:id="61" w:author="HP" w:date="2018-03-18T15:36:00Z">
              <w:rPr>
                <w:rStyle w:val="Hyperlink"/>
              </w:rPr>
            </w:rPrChange>
          </w:rPr>
          <w:delText>Introduction</w:delText>
        </w:r>
        <w:r w:rsidR="0037539D" w:rsidDel="006E155A">
          <w:rPr>
            <w:webHidden/>
          </w:rPr>
          <w:tab/>
        </w:r>
        <w:r w:rsidR="001504FD" w:rsidDel="006E155A">
          <w:rPr>
            <w:webHidden/>
          </w:rPr>
          <w:delText>1</w:delText>
        </w:r>
      </w:del>
    </w:p>
    <w:p w:rsidR="0037539D" w:rsidRPr="0037539D" w:rsidDel="006E155A" w:rsidRDefault="00BD72F6">
      <w:pPr>
        <w:pStyle w:val="TOC1"/>
        <w:spacing w:before="240" w:after="72"/>
        <w:ind w:left="331" w:right="550" w:hanging="331"/>
        <w:rPr>
          <w:del w:id="62" w:author="HP" w:date="2018-03-18T15:36:00Z"/>
          <w:rFonts w:ascii="Century" w:hAnsi="Century"/>
          <w:b w:val="0"/>
          <w:bCs w:val="0"/>
          <w:sz w:val="21"/>
          <w:szCs w:val="22"/>
        </w:rPr>
      </w:pPr>
      <w:del w:id="63" w:author="HP" w:date="2018-03-18T15:36:00Z">
        <w:r w:rsidRPr="00BD72F6">
          <w:rPr>
            <w:rPrChange w:id="64" w:author="HP" w:date="2018-03-18T15:36:00Z">
              <w:rPr>
                <w:rStyle w:val="Hyperlink"/>
              </w:rPr>
            </w:rPrChange>
          </w:rPr>
          <w:delText>2.</w:delText>
        </w:r>
        <w:r w:rsidR="0037539D" w:rsidRPr="0037539D" w:rsidDel="006E155A">
          <w:rPr>
            <w:rFonts w:ascii="Century" w:hAnsi="Century"/>
            <w:b w:val="0"/>
            <w:bCs w:val="0"/>
            <w:sz w:val="21"/>
            <w:szCs w:val="22"/>
          </w:rPr>
          <w:tab/>
        </w:r>
        <w:r w:rsidRPr="00BD72F6">
          <w:rPr>
            <w:rPrChange w:id="65" w:author="HP" w:date="2018-03-18T15:36:00Z">
              <w:rPr>
                <w:rStyle w:val="Hyperlink"/>
              </w:rPr>
            </w:rPrChange>
          </w:rPr>
          <w:delText>Justifications</w:delText>
        </w:r>
        <w:r w:rsidR="0037539D" w:rsidDel="006E155A">
          <w:rPr>
            <w:webHidden/>
          </w:rPr>
          <w:tab/>
        </w:r>
        <w:r w:rsidR="001504FD" w:rsidDel="006E155A">
          <w:rPr>
            <w:webHidden/>
          </w:rPr>
          <w:delText>1</w:delText>
        </w:r>
      </w:del>
    </w:p>
    <w:p w:rsidR="0037539D" w:rsidRPr="0037539D" w:rsidDel="006E155A" w:rsidRDefault="00BD72F6">
      <w:pPr>
        <w:pStyle w:val="TOC1"/>
        <w:spacing w:before="240" w:after="72"/>
        <w:ind w:left="331" w:right="550" w:hanging="331"/>
        <w:rPr>
          <w:del w:id="66" w:author="HP" w:date="2018-03-18T15:36:00Z"/>
          <w:rFonts w:ascii="Century" w:hAnsi="Century"/>
          <w:b w:val="0"/>
          <w:bCs w:val="0"/>
          <w:sz w:val="21"/>
          <w:szCs w:val="22"/>
        </w:rPr>
      </w:pPr>
      <w:del w:id="67" w:author="HP" w:date="2018-03-18T15:36:00Z">
        <w:r w:rsidRPr="00BD72F6">
          <w:rPr>
            <w:rPrChange w:id="68" w:author="HP" w:date="2018-03-18T15:36:00Z">
              <w:rPr>
                <w:rStyle w:val="Hyperlink"/>
              </w:rPr>
            </w:rPrChange>
          </w:rPr>
          <w:delText>3.</w:delText>
        </w:r>
        <w:r w:rsidR="0037539D" w:rsidRPr="0037539D" w:rsidDel="006E155A">
          <w:rPr>
            <w:rFonts w:ascii="Century" w:hAnsi="Century"/>
            <w:b w:val="0"/>
            <w:bCs w:val="0"/>
            <w:sz w:val="21"/>
            <w:szCs w:val="22"/>
          </w:rPr>
          <w:tab/>
        </w:r>
        <w:r w:rsidRPr="00BD72F6">
          <w:rPr>
            <w:rPrChange w:id="69" w:author="HP" w:date="2018-03-18T15:36:00Z">
              <w:rPr>
                <w:rStyle w:val="Hyperlink"/>
              </w:rPr>
            </w:rPrChange>
          </w:rPr>
          <w:delText>Relevant Issues of ICGIAP</w:delText>
        </w:r>
        <w:r w:rsidR="0037539D" w:rsidDel="006E155A">
          <w:rPr>
            <w:webHidden/>
          </w:rPr>
          <w:tab/>
        </w:r>
        <w:r w:rsidR="001504FD" w:rsidDel="006E155A">
          <w:rPr>
            <w:webHidden/>
          </w:rPr>
          <w:delText>1</w:delText>
        </w:r>
      </w:del>
    </w:p>
    <w:p w:rsidR="0037539D" w:rsidRPr="0037539D" w:rsidDel="006E155A" w:rsidRDefault="00BD72F6">
      <w:pPr>
        <w:pStyle w:val="TOC2"/>
        <w:tabs>
          <w:tab w:val="left" w:pos="1100"/>
        </w:tabs>
        <w:spacing w:after="48"/>
        <w:ind w:left="990" w:right="550" w:hanging="550"/>
        <w:rPr>
          <w:del w:id="70" w:author="HP" w:date="2018-03-18T15:36:00Z"/>
          <w:rFonts w:ascii="Century" w:hAnsi="Century"/>
          <w:sz w:val="21"/>
          <w:szCs w:val="22"/>
        </w:rPr>
      </w:pPr>
      <w:del w:id="71" w:author="HP" w:date="2018-03-18T15:36:00Z">
        <w:r w:rsidRPr="00BD72F6">
          <w:rPr>
            <w:rPrChange w:id="72" w:author="HP" w:date="2018-03-18T15:36:00Z">
              <w:rPr>
                <w:rStyle w:val="Hyperlink"/>
              </w:rPr>
            </w:rPrChange>
          </w:rPr>
          <w:delText>3.1</w:delText>
        </w:r>
        <w:r w:rsidR="0037539D" w:rsidRPr="0037539D" w:rsidDel="006E155A">
          <w:rPr>
            <w:rFonts w:ascii="Century" w:hAnsi="Century"/>
            <w:sz w:val="21"/>
            <w:szCs w:val="22"/>
          </w:rPr>
          <w:tab/>
        </w:r>
        <w:r w:rsidRPr="00BD72F6">
          <w:rPr>
            <w:rPrChange w:id="73" w:author="HP" w:date="2018-03-18T15:36:00Z">
              <w:rPr>
                <w:rStyle w:val="Hyperlink"/>
              </w:rPr>
            </w:rPrChange>
          </w:rPr>
          <w:delText>Task</w:delText>
        </w:r>
        <w:r w:rsidR="0037539D" w:rsidDel="006E155A">
          <w:rPr>
            <w:webHidden/>
          </w:rPr>
          <w:tab/>
        </w:r>
        <w:r w:rsidR="001504FD" w:rsidDel="006E155A">
          <w:rPr>
            <w:webHidden/>
          </w:rPr>
          <w:delText>1</w:delText>
        </w:r>
      </w:del>
    </w:p>
    <w:p w:rsidR="0037539D" w:rsidRPr="0037539D" w:rsidDel="006E155A" w:rsidRDefault="00BD72F6">
      <w:pPr>
        <w:pStyle w:val="TOC2"/>
        <w:tabs>
          <w:tab w:val="left" w:pos="1100"/>
        </w:tabs>
        <w:spacing w:after="48"/>
        <w:ind w:left="990" w:right="550" w:hanging="550"/>
        <w:rPr>
          <w:del w:id="74" w:author="HP" w:date="2018-03-18T15:36:00Z"/>
          <w:rFonts w:ascii="Century" w:hAnsi="Century"/>
          <w:sz w:val="21"/>
          <w:szCs w:val="22"/>
        </w:rPr>
      </w:pPr>
      <w:del w:id="75" w:author="HP" w:date="2018-03-18T15:36:00Z">
        <w:r w:rsidRPr="00BD72F6">
          <w:rPr>
            <w:rPrChange w:id="76" w:author="HP" w:date="2018-03-18T15:36:00Z">
              <w:rPr>
                <w:rStyle w:val="Hyperlink"/>
              </w:rPr>
            </w:rPrChange>
          </w:rPr>
          <w:delText>3.2</w:delText>
        </w:r>
        <w:r w:rsidR="0037539D" w:rsidRPr="0037539D" w:rsidDel="006E155A">
          <w:rPr>
            <w:rFonts w:ascii="Century" w:hAnsi="Century"/>
            <w:sz w:val="21"/>
            <w:szCs w:val="22"/>
          </w:rPr>
          <w:tab/>
        </w:r>
        <w:r w:rsidRPr="00BD72F6">
          <w:rPr>
            <w:rPrChange w:id="77" w:author="HP" w:date="2018-03-18T15:36:00Z">
              <w:rPr>
                <w:rStyle w:val="Hyperlink"/>
              </w:rPr>
            </w:rPrChange>
          </w:rPr>
          <w:delText>Action By</w:delText>
        </w:r>
        <w:r w:rsidR="0037539D" w:rsidDel="006E155A">
          <w:rPr>
            <w:webHidden/>
          </w:rPr>
          <w:tab/>
        </w:r>
        <w:r w:rsidR="001504FD" w:rsidDel="006E155A">
          <w:rPr>
            <w:webHidden/>
          </w:rPr>
          <w:delText>2</w:delText>
        </w:r>
      </w:del>
    </w:p>
    <w:p w:rsidR="0037539D" w:rsidRPr="0037539D" w:rsidDel="006E155A" w:rsidRDefault="00BD72F6">
      <w:pPr>
        <w:pStyle w:val="TOC2"/>
        <w:tabs>
          <w:tab w:val="left" w:pos="1100"/>
        </w:tabs>
        <w:spacing w:after="48"/>
        <w:ind w:left="990" w:right="550" w:hanging="550"/>
        <w:rPr>
          <w:del w:id="78" w:author="HP" w:date="2018-03-18T15:36:00Z"/>
          <w:rFonts w:ascii="Century" w:hAnsi="Century"/>
          <w:sz w:val="21"/>
          <w:szCs w:val="22"/>
        </w:rPr>
      </w:pPr>
      <w:del w:id="79" w:author="HP" w:date="2018-03-18T15:36:00Z">
        <w:r w:rsidRPr="00BD72F6">
          <w:rPr>
            <w:rPrChange w:id="80" w:author="HP" w:date="2018-03-18T15:36:00Z">
              <w:rPr>
                <w:rStyle w:val="Hyperlink"/>
              </w:rPr>
            </w:rPrChange>
          </w:rPr>
          <w:delText>3.3</w:delText>
        </w:r>
        <w:r w:rsidR="0037539D" w:rsidRPr="0037539D" w:rsidDel="006E155A">
          <w:rPr>
            <w:rFonts w:ascii="Century" w:hAnsi="Century"/>
            <w:sz w:val="21"/>
            <w:szCs w:val="22"/>
          </w:rPr>
          <w:tab/>
        </w:r>
        <w:r w:rsidRPr="00BD72F6">
          <w:rPr>
            <w:rPrChange w:id="81" w:author="HP" w:date="2018-03-18T15:36:00Z">
              <w:rPr>
                <w:rStyle w:val="Hyperlink"/>
              </w:rPr>
            </w:rPrChange>
          </w:rPr>
          <w:delText>Time Schedule</w:delText>
        </w:r>
        <w:r w:rsidR="0037539D" w:rsidDel="006E155A">
          <w:rPr>
            <w:webHidden/>
          </w:rPr>
          <w:tab/>
        </w:r>
        <w:r w:rsidR="001504FD" w:rsidDel="006E155A">
          <w:rPr>
            <w:webHidden/>
          </w:rPr>
          <w:delText>2</w:delText>
        </w:r>
      </w:del>
    </w:p>
    <w:p w:rsidR="0037539D" w:rsidRPr="0037539D" w:rsidDel="006E155A" w:rsidRDefault="00BD72F6">
      <w:pPr>
        <w:pStyle w:val="TOC2"/>
        <w:tabs>
          <w:tab w:val="left" w:pos="1100"/>
        </w:tabs>
        <w:spacing w:after="48"/>
        <w:ind w:left="990" w:right="550" w:hanging="550"/>
        <w:rPr>
          <w:del w:id="82" w:author="HP" w:date="2018-03-18T15:36:00Z"/>
          <w:rFonts w:ascii="Century" w:hAnsi="Century"/>
          <w:sz w:val="21"/>
          <w:szCs w:val="22"/>
        </w:rPr>
      </w:pPr>
      <w:del w:id="83" w:author="HP" w:date="2018-03-18T15:36:00Z">
        <w:r w:rsidRPr="00BD72F6">
          <w:rPr>
            <w:rPrChange w:id="84" w:author="HP" w:date="2018-03-18T15:36:00Z">
              <w:rPr>
                <w:rStyle w:val="Hyperlink"/>
              </w:rPr>
            </w:rPrChange>
          </w:rPr>
          <w:delText>3.4</w:delText>
        </w:r>
        <w:r w:rsidR="0037539D" w:rsidRPr="0037539D" w:rsidDel="006E155A">
          <w:rPr>
            <w:rFonts w:ascii="Century" w:hAnsi="Century"/>
            <w:sz w:val="21"/>
            <w:szCs w:val="22"/>
          </w:rPr>
          <w:tab/>
        </w:r>
        <w:r w:rsidRPr="00BD72F6">
          <w:rPr>
            <w:rPrChange w:id="85" w:author="HP" w:date="2018-03-18T15:36:00Z">
              <w:rPr>
                <w:rStyle w:val="Hyperlink"/>
              </w:rPr>
            </w:rPrChange>
          </w:rPr>
          <w:delText>Indicator</w:delText>
        </w:r>
        <w:r w:rsidR="0037539D" w:rsidDel="006E155A">
          <w:rPr>
            <w:webHidden/>
          </w:rPr>
          <w:tab/>
        </w:r>
        <w:r w:rsidR="001504FD" w:rsidDel="006E155A">
          <w:rPr>
            <w:webHidden/>
          </w:rPr>
          <w:delText>2</w:delText>
        </w:r>
      </w:del>
    </w:p>
    <w:p w:rsidR="0037539D" w:rsidRPr="0037539D" w:rsidDel="006E155A" w:rsidRDefault="00BD72F6">
      <w:pPr>
        <w:pStyle w:val="TOC1"/>
        <w:spacing w:before="240" w:after="72"/>
        <w:ind w:left="331" w:right="550" w:hanging="331"/>
        <w:rPr>
          <w:del w:id="86" w:author="HP" w:date="2018-03-18T15:36:00Z"/>
          <w:rFonts w:ascii="Century" w:hAnsi="Century"/>
          <w:b w:val="0"/>
          <w:bCs w:val="0"/>
          <w:sz w:val="21"/>
          <w:szCs w:val="22"/>
        </w:rPr>
      </w:pPr>
      <w:del w:id="87" w:author="HP" w:date="2018-03-18T15:36:00Z">
        <w:r w:rsidRPr="00BD72F6">
          <w:rPr>
            <w:rPrChange w:id="88" w:author="HP" w:date="2018-03-18T15:36:00Z">
              <w:rPr>
                <w:rStyle w:val="Hyperlink"/>
              </w:rPr>
            </w:rPrChange>
          </w:rPr>
          <w:delText>4.</w:delText>
        </w:r>
        <w:r w:rsidR="0037539D" w:rsidRPr="0037539D" w:rsidDel="006E155A">
          <w:rPr>
            <w:rFonts w:ascii="Century" w:hAnsi="Century"/>
            <w:b w:val="0"/>
            <w:bCs w:val="0"/>
            <w:sz w:val="21"/>
            <w:szCs w:val="22"/>
          </w:rPr>
          <w:tab/>
        </w:r>
        <w:r w:rsidRPr="00BD72F6">
          <w:rPr>
            <w:rPrChange w:id="89" w:author="HP" w:date="2018-03-18T15:36:00Z">
              <w:rPr>
                <w:rStyle w:val="Hyperlink"/>
              </w:rPr>
            </w:rPrChange>
          </w:rPr>
          <w:delText>Objectives</w:delText>
        </w:r>
        <w:r w:rsidR="0037539D" w:rsidDel="006E155A">
          <w:rPr>
            <w:webHidden/>
          </w:rPr>
          <w:tab/>
        </w:r>
        <w:r w:rsidR="001504FD" w:rsidDel="006E155A">
          <w:rPr>
            <w:webHidden/>
          </w:rPr>
          <w:delText>2</w:delText>
        </w:r>
      </w:del>
    </w:p>
    <w:p w:rsidR="0037539D" w:rsidRPr="0037539D" w:rsidDel="006E155A" w:rsidRDefault="00BD72F6">
      <w:pPr>
        <w:pStyle w:val="TOC1"/>
        <w:spacing w:before="240" w:after="72"/>
        <w:ind w:left="331" w:right="550" w:hanging="331"/>
        <w:rPr>
          <w:del w:id="90" w:author="HP" w:date="2018-03-18T15:36:00Z"/>
          <w:rFonts w:ascii="Century" w:hAnsi="Century"/>
          <w:b w:val="0"/>
          <w:bCs w:val="0"/>
          <w:sz w:val="21"/>
          <w:szCs w:val="22"/>
        </w:rPr>
      </w:pPr>
      <w:del w:id="91" w:author="HP" w:date="2018-03-18T15:36:00Z">
        <w:r w:rsidRPr="00BD72F6">
          <w:rPr>
            <w:rPrChange w:id="92" w:author="HP" w:date="2018-03-18T15:36:00Z">
              <w:rPr>
                <w:rStyle w:val="Hyperlink"/>
              </w:rPr>
            </w:rPrChange>
          </w:rPr>
          <w:delText>5.</w:delText>
        </w:r>
        <w:r w:rsidR="0037539D" w:rsidRPr="0037539D" w:rsidDel="006E155A">
          <w:rPr>
            <w:rFonts w:ascii="Century" w:hAnsi="Century"/>
            <w:b w:val="0"/>
            <w:bCs w:val="0"/>
            <w:sz w:val="21"/>
            <w:szCs w:val="22"/>
          </w:rPr>
          <w:tab/>
        </w:r>
        <w:r w:rsidRPr="00BD72F6">
          <w:rPr>
            <w:rPrChange w:id="93" w:author="HP" w:date="2018-03-18T15:36:00Z">
              <w:rPr>
                <w:rStyle w:val="Hyperlink"/>
              </w:rPr>
            </w:rPrChange>
          </w:rPr>
          <w:delText>Relevant Organizations, Stakeholders and their role</w:delText>
        </w:r>
        <w:r w:rsidR="0037539D" w:rsidDel="006E155A">
          <w:rPr>
            <w:webHidden/>
          </w:rPr>
          <w:tab/>
        </w:r>
        <w:r w:rsidR="001504FD" w:rsidDel="006E155A">
          <w:rPr>
            <w:webHidden/>
          </w:rPr>
          <w:delText>2</w:delText>
        </w:r>
      </w:del>
    </w:p>
    <w:p w:rsidR="0037539D" w:rsidRPr="0037539D" w:rsidDel="006E155A" w:rsidRDefault="00BD72F6">
      <w:pPr>
        <w:pStyle w:val="TOC2"/>
        <w:tabs>
          <w:tab w:val="left" w:pos="1100"/>
        </w:tabs>
        <w:spacing w:after="48"/>
        <w:ind w:left="990" w:right="550" w:hanging="550"/>
        <w:rPr>
          <w:del w:id="94" w:author="HP" w:date="2018-03-18T15:36:00Z"/>
          <w:rFonts w:ascii="Century" w:hAnsi="Century"/>
          <w:sz w:val="21"/>
          <w:szCs w:val="22"/>
        </w:rPr>
      </w:pPr>
      <w:del w:id="95" w:author="HP" w:date="2018-03-18T15:36:00Z">
        <w:r w:rsidRPr="00BD72F6">
          <w:rPr>
            <w:rPrChange w:id="96" w:author="HP" w:date="2018-03-18T15:36:00Z">
              <w:rPr>
                <w:rStyle w:val="Hyperlink"/>
              </w:rPr>
            </w:rPrChange>
          </w:rPr>
          <w:delText>5.1</w:delText>
        </w:r>
        <w:r w:rsidR="0037539D" w:rsidRPr="0037539D" w:rsidDel="006E155A">
          <w:rPr>
            <w:rFonts w:ascii="Century" w:hAnsi="Century"/>
            <w:sz w:val="21"/>
            <w:szCs w:val="22"/>
          </w:rPr>
          <w:tab/>
        </w:r>
        <w:r w:rsidRPr="00BD72F6">
          <w:rPr>
            <w:rPrChange w:id="97" w:author="HP" w:date="2018-03-18T15:36:00Z">
              <w:rPr>
                <w:rStyle w:val="Hyperlink"/>
              </w:rPr>
            </w:rPrChange>
          </w:rPr>
          <w:delText>CPU</w:delText>
        </w:r>
        <w:r w:rsidR="0037539D" w:rsidDel="006E155A">
          <w:rPr>
            <w:webHidden/>
          </w:rPr>
          <w:tab/>
        </w:r>
        <w:r w:rsidR="001504FD" w:rsidDel="006E155A">
          <w:rPr>
            <w:webHidden/>
          </w:rPr>
          <w:delText>2</w:delText>
        </w:r>
      </w:del>
    </w:p>
    <w:p w:rsidR="0037539D" w:rsidRPr="0037539D" w:rsidDel="006E155A" w:rsidRDefault="00BD72F6">
      <w:pPr>
        <w:pStyle w:val="TOC2"/>
        <w:tabs>
          <w:tab w:val="left" w:pos="1100"/>
        </w:tabs>
        <w:spacing w:after="48"/>
        <w:ind w:left="990" w:right="550" w:hanging="550"/>
        <w:rPr>
          <w:del w:id="98" w:author="HP" w:date="2018-03-18T15:36:00Z"/>
          <w:rFonts w:ascii="Century" w:hAnsi="Century"/>
          <w:sz w:val="21"/>
          <w:szCs w:val="22"/>
        </w:rPr>
      </w:pPr>
      <w:del w:id="99" w:author="HP" w:date="2018-03-18T15:36:00Z">
        <w:r w:rsidRPr="00BD72F6">
          <w:rPr>
            <w:rPrChange w:id="100" w:author="HP" w:date="2018-03-18T15:36:00Z">
              <w:rPr>
                <w:rStyle w:val="Hyperlink"/>
              </w:rPr>
            </w:rPrChange>
          </w:rPr>
          <w:delText>5.2</w:delText>
        </w:r>
        <w:r w:rsidR="0037539D" w:rsidRPr="0037539D" w:rsidDel="006E155A">
          <w:rPr>
            <w:rFonts w:ascii="Century" w:hAnsi="Century"/>
            <w:sz w:val="21"/>
            <w:szCs w:val="22"/>
          </w:rPr>
          <w:tab/>
        </w:r>
        <w:r w:rsidRPr="00BD72F6">
          <w:rPr>
            <w:rPrChange w:id="101" w:author="HP" w:date="2018-03-18T15:36:00Z">
              <w:rPr>
                <w:rStyle w:val="Hyperlink"/>
              </w:rPr>
            </w:rPrChange>
          </w:rPr>
          <w:delText>RAJUK and CDA</w:delText>
        </w:r>
        <w:r w:rsidR="0037539D" w:rsidDel="006E155A">
          <w:rPr>
            <w:webHidden/>
          </w:rPr>
          <w:tab/>
        </w:r>
        <w:r w:rsidR="001504FD" w:rsidDel="006E155A">
          <w:rPr>
            <w:webHidden/>
          </w:rPr>
          <w:delText>2</w:delText>
        </w:r>
      </w:del>
    </w:p>
    <w:p w:rsidR="0037539D" w:rsidRPr="0037539D" w:rsidDel="006E155A" w:rsidRDefault="00BD72F6">
      <w:pPr>
        <w:pStyle w:val="TOC2"/>
        <w:tabs>
          <w:tab w:val="left" w:pos="1100"/>
        </w:tabs>
        <w:spacing w:after="48"/>
        <w:ind w:left="990" w:right="550" w:hanging="550"/>
        <w:rPr>
          <w:del w:id="102" w:author="HP" w:date="2018-03-18T15:36:00Z"/>
          <w:rFonts w:ascii="Century" w:hAnsi="Century"/>
          <w:sz w:val="21"/>
          <w:szCs w:val="22"/>
        </w:rPr>
      </w:pPr>
      <w:del w:id="103" w:author="HP" w:date="2018-03-18T15:36:00Z">
        <w:r w:rsidRPr="00BD72F6">
          <w:rPr>
            <w:rPrChange w:id="104" w:author="HP" w:date="2018-03-18T15:36:00Z">
              <w:rPr>
                <w:rStyle w:val="Hyperlink"/>
              </w:rPr>
            </w:rPrChange>
          </w:rPr>
          <w:delText>5.3</w:delText>
        </w:r>
        <w:r w:rsidR="0037539D" w:rsidRPr="0037539D" w:rsidDel="006E155A">
          <w:rPr>
            <w:rFonts w:ascii="Century" w:hAnsi="Century"/>
            <w:sz w:val="21"/>
            <w:szCs w:val="22"/>
          </w:rPr>
          <w:tab/>
        </w:r>
        <w:r w:rsidRPr="00BD72F6">
          <w:rPr>
            <w:rPrChange w:id="105" w:author="HP" w:date="2018-03-18T15:36:00Z">
              <w:rPr>
                <w:rStyle w:val="Hyperlink"/>
              </w:rPr>
            </w:rPrChange>
          </w:rPr>
          <w:delText>City Development Coordination Committee (CDCC)</w:delText>
        </w:r>
        <w:r w:rsidR="0037539D" w:rsidDel="006E155A">
          <w:rPr>
            <w:webHidden/>
          </w:rPr>
          <w:tab/>
        </w:r>
        <w:r w:rsidR="001504FD" w:rsidDel="006E155A">
          <w:rPr>
            <w:webHidden/>
          </w:rPr>
          <w:delText>3</w:delText>
        </w:r>
      </w:del>
    </w:p>
    <w:p w:rsidR="0037539D" w:rsidRPr="0037539D" w:rsidDel="006E155A" w:rsidRDefault="00BD72F6">
      <w:pPr>
        <w:pStyle w:val="TOC1"/>
        <w:spacing w:before="240" w:after="72"/>
        <w:ind w:left="331" w:right="550" w:hanging="331"/>
        <w:rPr>
          <w:del w:id="106" w:author="HP" w:date="2018-03-18T15:36:00Z"/>
          <w:rFonts w:ascii="Century" w:hAnsi="Century"/>
          <w:b w:val="0"/>
          <w:bCs w:val="0"/>
          <w:sz w:val="21"/>
          <w:szCs w:val="22"/>
        </w:rPr>
      </w:pPr>
      <w:del w:id="107" w:author="HP" w:date="2018-03-18T15:36:00Z">
        <w:r w:rsidRPr="00BD72F6">
          <w:rPr>
            <w:rPrChange w:id="108" w:author="HP" w:date="2018-03-18T15:36:00Z">
              <w:rPr>
                <w:rStyle w:val="Hyperlink"/>
              </w:rPr>
            </w:rPrChange>
          </w:rPr>
          <w:delText>6.</w:delText>
        </w:r>
        <w:r w:rsidR="0037539D" w:rsidRPr="0037539D" w:rsidDel="006E155A">
          <w:rPr>
            <w:rFonts w:ascii="Century" w:hAnsi="Century"/>
            <w:b w:val="0"/>
            <w:bCs w:val="0"/>
            <w:sz w:val="21"/>
            <w:szCs w:val="22"/>
          </w:rPr>
          <w:tab/>
        </w:r>
        <w:r w:rsidRPr="00BD72F6">
          <w:rPr>
            <w:rPrChange w:id="109" w:author="HP" w:date="2018-03-18T15:36:00Z">
              <w:rPr>
                <w:rStyle w:val="Hyperlink"/>
              </w:rPr>
            </w:rPrChange>
          </w:rPr>
          <w:delText>Necessary Tasks and Procedure</w:delText>
        </w:r>
        <w:r w:rsidR="0037539D" w:rsidDel="006E155A">
          <w:rPr>
            <w:webHidden/>
          </w:rPr>
          <w:tab/>
        </w:r>
        <w:r w:rsidR="001504FD" w:rsidDel="006E155A">
          <w:rPr>
            <w:webHidden/>
          </w:rPr>
          <w:delText>3</w:delText>
        </w:r>
      </w:del>
    </w:p>
    <w:p w:rsidR="0037539D" w:rsidRPr="0037539D" w:rsidDel="006E155A" w:rsidRDefault="00BD72F6">
      <w:pPr>
        <w:pStyle w:val="TOC2"/>
        <w:tabs>
          <w:tab w:val="left" w:pos="1100"/>
        </w:tabs>
        <w:spacing w:after="48"/>
        <w:ind w:left="990" w:right="550" w:hanging="550"/>
        <w:rPr>
          <w:del w:id="110" w:author="HP" w:date="2018-03-18T15:36:00Z"/>
          <w:rFonts w:ascii="Century" w:hAnsi="Century"/>
          <w:sz w:val="21"/>
          <w:szCs w:val="22"/>
        </w:rPr>
      </w:pPr>
      <w:del w:id="111" w:author="HP" w:date="2018-03-18T15:36:00Z">
        <w:r w:rsidRPr="00BD72F6">
          <w:rPr>
            <w:rPrChange w:id="112" w:author="HP" w:date="2018-03-18T15:36:00Z">
              <w:rPr>
                <w:rStyle w:val="Hyperlink"/>
              </w:rPr>
            </w:rPrChange>
          </w:rPr>
          <w:lastRenderedPageBreak/>
          <w:delText>6.1</w:delText>
        </w:r>
        <w:r w:rsidR="0037539D" w:rsidRPr="0037539D" w:rsidDel="006E155A">
          <w:rPr>
            <w:rFonts w:ascii="Century" w:hAnsi="Century"/>
            <w:sz w:val="21"/>
            <w:szCs w:val="22"/>
          </w:rPr>
          <w:tab/>
        </w:r>
        <w:r w:rsidRPr="00BD72F6">
          <w:rPr>
            <w:rPrChange w:id="113" w:author="HP" w:date="2018-03-18T15:36:00Z">
              <w:rPr>
                <w:rStyle w:val="Hyperlink"/>
              </w:rPr>
            </w:rPrChange>
          </w:rPr>
          <w:delText>Committees for Necessary Planning Action are Set Up and Managed</w:delText>
        </w:r>
        <w:r w:rsidR="0037539D" w:rsidDel="006E155A">
          <w:rPr>
            <w:webHidden/>
          </w:rPr>
          <w:tab/>
        </w:r>
        <w:r w:rsidR="001504FD" w:rsidDel="006E155A">
          <w:rPr>
            <w:webHidden/>
          </w:rPr>
          <w:delText>3</w:delText>
        </w:r>
      </w:del>
    </w:p>
    <w:p w:rsidR="0037539D" w:rsidRPr="0037539D" w:rsidDel="006E155A" w:rsidRDefault="00BD72F6">
      <w:pPr>
        <w:pStyle w:val="TOC2"/>
        <w:tabs>
          <w:tab w:val="left" w:pos="1100"/>
        </w:tabs>
        <w:spacing w:after="48"/>
        <w:ind w:left="990" w:right="550" w:hanging="550"/>
        <w:rPr>
          <w:del w:id="114" w:author="HP" w:date="2018-03-18T15:36:00Z"/>
          <w:rFonts w:ascii="Century" w:hAnsi="Century"/>
          <w:sz w:val="21"/>
          <w:szCs w:val="22"/>
        </w:rPr>
      </w:pPr>
      <w:del w:id="115" w:author="HP" w:date="2018-03-18T15:36:00Z">
        <w:r w:rsidRPr="00BD72F6">
          <w:rPr>
            <w:rPrChange w:id="116" w:author="HP" w:date="2018-03-18T15:36:00Z">
              <w:rPr>
                <w:rStyle w:val="Hyperlink"/>
              </w:rPr>
            </w:rPrChange>
          </w:rPr>
          <w:delText>6.2</w:delText>
        </w:r>
        <w:r w:rsidR="0037539D" w:rsidRPr="0037539D" w:rsidDel="006E155A">
          <w:rPr>
            <w:rFonts w:ascii="Century" w:hAnsi="Century"/>
            <w:sz w:val="21"/>
            <w:szCs w:val="22"/>
          </w:rPr>
          <w:tab/>
        </w:r>
        <w:r w:rsidRPr="00BD72F6">
          <w:rPr>
            <w:rPrChange w:id="117" w:author="HP" w:date="2018-03-18T15:36:00Z">
              <w:rPr>
                <w:rStyle w:val="Hyperlink"/>
              </w:rPr>
            </w:rPrChange>
          </w:rPr>
          <w:delText>Officer in Charge of Each Plan is Assigned</w:delText>
        </w:r>
        <w:r w:rsidR="0037539D" w:rsidDel="006E155A">
          <w:rPr>
            <w:webHidden/>
          </w:rPr>
          <w:tab/>
        </w:r>
        <w:r w:rsidR="001504FD" w:rsidDel="006E155A">
          <w:rPr>
            <w:webHidden/>
          </w:rPr>
          <w:delText>3</w:delText>
        </w:r>
      </w:del>
    </w:p>
    <w:p w:rsidR="0037539D" w:rsidRPr="0037539D" w:rsidDel="006E155A" w:rsidRDefault="00BD72F6">
      <w:pPr>
        <w:pStyle w:val="TOC2"/>
        <w:tabs>
          <w:tab w:val="left" w:pos="1100"/>
        </w:tabs>
        <w:spacing w:after="48"/>
        <w:ind w:left="990" w:right="550" w:hanging="550"/>
        <w:rPr>
          <w:del w:id="118" w:author="HP" w:date="2018-03-18T15:36:00Z"/>
          <w:rFonts w:ascii="Century" w:hAnsi="Century"/>
          <w:sz w:val="21"/>
          <w:szCs w:val="22"/>
        </w:rPr>
      </w:pPr>
      <w:del w:id="119" w:author="HP" w:date="2018-03-18T15:36:00Z">
        <w:r w:rsidRPr="00BD72F6">
          <w:rPr>
            <w:rPrChange w:id="120" w:author="HP" w:date="2018-03-18T15:36:00Z">
              <w:rPr>
                <w:rStyle w:val="Hyperlink"/>
              </w:rPr>
            </w:rPrChange>
          </w:rPr>
          <w:delText>6.3</w:delText>
        </w:r>
        <w:r w:rsidR="0037539D" w:rsidRPr="0037539D" w:rsidDel="006E155A">
          <w:rPr>
            <w:rFonts w:ascii="Century" w:hAnsi="Century"/>
            <w:sz w:val="21"/>
            <w:szCs w:val="22"/>
          </w:rPr>
          <w:tab/>
        </w:r>
        <w:r w:rsidRPr="00BD72F6">
          <w:rPr>
            <w:rPrChange w:id="121" w:author="HP" w:date="2018-03-18T15:36:00Z">
              <w:rPr>
                <w:rStyle w:val="Hyperlink"/>
              </w:rPr>
            </w:rPrChange>
          </w:rPr>
          <w:delText>Master plan including drainage plan, traffic &amp; transportation plan, land use plan as well as Action Area Plan are being prepared/updated</w:delText>
        </w:r>
        <w:r w:rsidR="0037539D" w:rsidDel="006E155A">
          <w:rPr>
            <w:webHidden/>
          </w:rPr>
          <w:tab/>
        </w:r>
        <w:r w:rsidR="001504FD" w:rsidDel="006E155A">
          <w:rPr>
            <w:webHidden/>
          </w:rPr>
          <w:delText>3</w:delText>
        </w:r>
      </w:del>
    </w:p>
    <w:p w:rsidR="0037539D" w:rsidRPr="0037539D" w:rsidDel="006E155A" w:rsidRDefault="00BD72F6">
      <w:pPr>
        <w:pStyle w:val="TOC2"/>
        <w:tabs>
          <w:tab w:val="left" w:pos="1100"/>
        </w:tabs>
        <w:spacing w:after="48"/>
        <w:ind w:left="990" w:right="550" w:hanging="550"/>
        <w:rPr>
          <w:del w:id="122" w:author="HP" w:date="2018-03-18T15:36:00Z"/>
          <w:rFonts w:ascii="Century" w:hAnsi="Century"/>
          <w:sz w:val="21"/>
          <w:szCs w:val="22"/>
        </w:rPr>
      </w:pPr>
      <w:del w:id="123" w:author="HP" w:date="2018-03-18T15:36:00Z">
        <w:r w:rsidRPr="00BD72F6">
          <w:rPr>
            <w:rPrChange w:id="124" w:author="HP" w:date="2018-03-18T15:36:00Z">
              <w:rPr>
                <w:rStyle w:val="Hyperlink"/>
              </w:rPr>
            </w:rPrChange>
          </w:rPr>
          <w:delText>6.4</w:delText>
        </w:r>
        <w:r w:rsidR="0037539D" w:rsidRPr="0037539D" w:rsidDel="006E155A">
          <w:rPr>
            <w:rFonts w:ascii="Century" w:hAnsi="Century"/>
            <w:sz w:val="21"/>
            <w:szCs w:val="22"/>
          </w:rPr>
          <w:tab/>
        </w:r>
        <w:r w:rsidRPr="00BD72F6">
          <w:rPr>
            <w:rPrChange w:id="125" w:author="HP" w:date="2018-03-18T15:36:00Z">
              <w:rPr>
                <w:rStyle w:val="Hyperlink"/>
              </w:rPr>
            </w:rPrChange>
          </w:rPr>
          <w:delText>Public Communication</w:delText>
        </w:r>
        <w:r w:rsidR="0037539D" w:rsidDel="006E155A">
          <w:rPr>
            <w:webHidden/>
          </w:rPr>
          <w:tab/>
        </w:r>
        <w:r w:rsidR="001504FD" w:rsidDel="006E155A">
          <w:rPr>
            <w:webHidden/>
          </w:rPr>
          <w:delText>4</w:delText>
        </w:r>
      </w:del>
    </w:p>
    <w:p w:rsidR="0037539D" w:rsidRPr="0037539D" w:rsidDel="006E155A" w:rsidRDefault="00BD72F6">
      <w:pPr>
        <w:pStyle w:val="TOC1"/>
        <w:spacing w:before="240" w:after="72"/>
        <w:ind w:left="331" w:right="550" w:hanging="331"/>
        <w:rPr>
          <w:del w:id="126" w:author="HP" w:date="2018-03-18T15:36:00Z"/>
          <w:rFonts w:ascii="Century" w:hAnsi="Century"/>
          <w:b w:val="0"/>
          <w:bCs w:val="0"/>
          <w:sz w:val="21"/>
          <w:szCs w:val="22"/>
        </w:rPr>
      </w:pPr>
      <w:del w:id="127" w:author="HP" w:date="2018-03-18T15:36:00Z">
        <w:r w:rsidRPr="00BD72F6">
          <w:rPr>
            <w:rPrChange w:id="128" w:author="HP" w:date="2018-03-18T15:36:00Z">
              <w:rPr>
                <w:rStyle w:val="Hyperlink"/>
              </w:rPr>
            </w:rPrChange>
          </w:rPr>
          <w:delText>7.</w:delText>
        </w:r>
        <w:r w:rsidR="0037539D" w:rsidRPr="0037539D" w:rsidDel="006E155A">
          <w:rPr>
            <w:rFonts w:ascii="Century" w:hAnsi="Century"/>
            <w:b w:val="0"/>
            <w:bCs w:val="0"/>
            <w:sz w:val="21"/>
            <w:szCs w:val="22"/>
          </w:rPr>
          <w:tab/>
        </w:r>
        <w:r w:rsidRPr="00BD72F6">
          <w:rPr>
            <w:rPrChange w:id="129" w:author="HP" w:date="2018-03-18T15:36:00Z">
              <w:rPr>
                <w:rStyle w:val="Hyperlink"/>
              </w:rPr>
            </w:rPrChange>
          </w:rPr>
          <w:delText>Implementation Schedule</w:delText>
        </w:r>
        <w:r w:rsidR="0037539D" w:rsidDel="006E155A">
          <w:rPr>
            <w:webHidden/>
          </w:rPr>
          <w:tab/>
        </w:r>
        <w:r w:rsidR="001504FD" w:rsidDel="006E155A">
          <w:rPr>
            <w:webHidden/>
          </w:rPr>
          <w:delText>4</w:delText>
        </w:r>
      </w:del>
    </w:p>
    <w:p w:rsidR="0037539D" w:rsidRPr="0037539D" w:rsidDel="006E155A" w:rsidRDefault="00BD72F6">
      <w:pPr>
        <w:pStyle w:val="TOC1"/>
        <w:spacing w:before="240" w:after="72"/>
        <w:ind w:left="331" w:right="550" w:hanging="331"/>
        <w:rPr>
          <w:del w:id="130" w:author="HP" w:date="2018-03-18T15:36:00Z"/>
          <w:rFonts w:ascii="Century" w:hAnsi="Century"/>
          <w:b w:val="0"/>
          <w:bCs w:val="0"/>
          <w:sz w:val="21"/>
          <w:szCs w:val="22"/>
        </w:rPr>
      </w:pPr>
      <w:del w:id="131" w:author="HP" w:date="2018-03-18T15:36:00Z">
        <w:r w:rsidRPr="00BD72F6">
          <w:rPr>
            <w:rPrChange w:id="132" w:author="HP" w:date="2018-03-18T15:36:00Z">
              <w:rPr>
                <w:rStyle w:val="Hyperlink"/>
              </w:rPr>
            </w:rPrChange>
          </w:rPr>
          <w:delText>8.</w:delText>
        </w:r>
        <w:r w:rsidR="0037539D" w:rsidRPr="0037539D" w:rsidDel="006E155A">
          <w:rPr>
            <w:rFonts w:ascii="Century" w:hAnsi="Century"/>
            <w:b w:val="0"/>
            <w:bCs w:val="0"/>
            <w:sz w:val="21"/>
            <w:szCs w:val="22"/>
          </w:rPr>
          <w:tab/>
        </w:r>
        <w:r w:rsidRPr="00BD72F6">
          <w:rPr>
            <w:rPrChange w:id="133" w:author="HP" w:date="2018-03-18T15:36:00Z">
              <w:rPr>
                <w:rStyle w:val="Hyperlink"/>
              </w:rPr>
            </w:rPrChange>
          </w:rPr>
          <w:delText>Cost of Implementation (if necessary)</w:delText>
        </w:r>
        <w:r w:rsidR="0037539D" w:rsidDel="006E155A">
          <w:rPr>
            <w:webHidden/>
          </w:rPr>
          <w:tab/>
        </w:r>
        <w:r w:rsidR="001504FD" w:rsidDel="006E155A">
          <w:rPr>
            <w:webHidden/>
          </w:rPr>
          <w:delText>4</w:delText>
        </w:r>
      </w:del>
    </w:p>
    <w:p w:rsidR="005B61EA" w:rsidRPr="005B61EA" w:rsidRDefault="00BD72F6" w:rsidP="005B61EA">
      <w:pPr>
        <w:pStyle w:val="TOC1"/>
        <w:spacing w:before="240" w:after="72"/>
        <w:ind w:left="331" w:right="550" w:hanging="331"/>
      </w:pPr>
      <w:r w:rsidRPr="005B61EA">
        <w:fldChar w:fldCharType="end"/>
      </w:r>
    </w:p>
    <w:p w:rsidR="006E155A" w:rsidRDefault="0050508A" w:rsidP="005B61EA">
      <w:pPr>
        <w:rPr>
          <w:ins w:id="134" w:author="HP" w:date="2018-03-18T15:37:00Z"/>
        </w:rPr>
        <w:sectPr w:rsidR="006E155A" w:rsidSect="0050508A">
          <w:headerReference w:type="even" r:id="rId10"/>
          <w:headerReference w:type="default" r:id="rId11"/>
          <w:footerReference w:type="even" r:id="rId12"/>
          <w:footerReference w:type="default" r:id="rId13"/>
          <w:headerReference w:type="first" r:id="rId14"/>
          <w:footerReference w:type="first" r:id="rId15"/>
          <w:pgSz w:w="11906" w:h="16838" w:code="9"/>
          <w:pgMar w:top="1701" w:right="1701" w:bottom="1701" w:left="1701" w:header="709" w:footer="709" w:gutter="0"/>
          <w:pgNumType w:start="1"/>
          <w:cols w:space="708"/>
          <w:docGrid w:linePitch="360"/>
        </w:sectPr>
      </w:pPr>
      <w:del w:id="138" w:author="HP" w:date="2018-03-18T15:37:00Z">
        <w:r w:rsidDel="006E155A">
          <w:br w:type="page"/>
        </w:r>
      </w:del>
    </w:p>
    <w:p w:rsidR="005B61EA" w:rsidRPr="005B61EA" w:rsidRDefault="005B61EA" w:rsidP="005B61EA"/>
    <w:p w:rsidR="005B61EA" w:rsidDel="006E155A" w:rsidRDefault="005B61EA" w:rsidP="005B61EA">
      <w:pPr>
        <w:adjustRightInd w:val="0"/>
        <w:rPr>
          <w:del w:id="139" w:author="HP" w:date="2018-03-18T15:36:00Z"/>
          <w:rFonts w:cs="Arial"/>
          <w:b/>
        </w:rPr>
      </w:pPr>
      <w:bookmarkStart w:id="140" w:name="_Toc509150736"/>
      <w:bookmarkStart w:id="141" w:name="_Toc509150791"/>
      <w:bookmarkStart w:id="142" w:name="_Toc509154179"/>
      <w:bookmarkStart w:id="143" w:name="_Toc509154343"/>
      <w:bookmarkEnd w:id="140"/>
      <w:bookmarkEnd w:id="141"/>
      <w:bookmarkEnd w:id="142"/>
      <w:bookmarkEnd w:id="143"/>
    </w:p>
    <w:p w:rsidR="005B61EA" w:rsidRPr="005B61EA" w:rsidDel="006E155A" w:rsidRDefault="005B61EA" w:rsidP="005B61EA">
      <w:pPr>
        <w:adjustRightInd w:val="0"/>
        <w:rPr>
          <w:del w:id="144" w:author="HP" w:date="2018-03-18T15:36:00Z"/>
          <w:rFonts w:cs="Arial"/>
          <w:b/>
        </w:rPr>
      </w:pPr>
      <w:bookmarkStart w:id="145" w:name="_Toc509150737"/>
      <w:bookmarkStart w:id="146" w:name="_Toc509150792"/>
      <w:bookmarkStart w:id="147" w:name="_Toc509154180"/>
      <w:bookmarkStart w:id="148" w:name="_Toc509154344"/>
      <w:bookmarkEnd w:id="145"/>
      <w:bookmarkEnd w:id="146"/>
      <w:bookmarkEnd w:id="147"/>
      <w:bookmarkEnd w:id="148"/>
    </w:p>
    <w:p w:rsidR="0037539D" w:rsidDel="006E155A" w:rsidRDefault="0037539D" w:rsidP="008F0F0E">
      <w:pPr>
        <w:pStyle w:val="Heading1"/>
        <w:spacing w:after="240"/>
        <w:rPr>
          <w:del w:id="149" w:author="HP" w:date="2018-03-18T15:36:00Z"/>
        </w:rPr>
        <w:sectPr w:rsidR="0037539D" w:rsidDel="006E155A" w:rsidSect="0050508A">
          <w:pgSz w:w="11906" w:h="16838" w:code="9"/>
          <w:pgMar w:top="1701" w:right="1701" w:bottom="1701" w:left="1701" w:header="709" w:footer="709" w:gutter="0"/>
          <w:pgNumType w:start="1"/>
          <w:cols w:space="708"/>
          <w:docGrid w:linePitch="360"/>
        </w:sectPr>
      </w:pPr>
    </w:p>
    <w:p w:rsidR="004229A7" w:rsidRDefault="004229A7" w:rsidP="008F0F0E">
      <w:pPr>
        <w:pStyle w:val="Heading1"/>
        <w:spacing w:after="240"/>
      </w:pPr>
      <w:bookmarkStart w:id="150" w:name="_Toc509154345"/>
      <w:r>
        <w:lastRenderedPageBreak/>
        <w:t>Introduction</w:t>
      </w:r>
      <w:bookmarkEnd w:id="150"/>
    </w:p>
    <w:p w:rsidR="007D0DDD" w:rsidRDefault="007D0DDD" w:rsidP="004229A7">
      <w:pPr>
        <w:pStyle w:val="BodyText"/>
      </w:pPr>
      <w:r w:rsidRPr="007D0DDD">
        <w:t>Rapid urbanization accelerated by industry led economic growth has been taking place in Bangladesh. Potential of economic growth in urban areas is worthy of notice. There are 335 Local Government Institutions which cover 8% of total geographical area of Bangladesh and 30% of total population, while accounting for 60% of total national growth. On the other hand, the negative impact of dramatic change in urban areas is observed.  The negative impacts are because the functions of municipalities and city corporations prescribed in Local Government (Pourashava) Act 2009 and Local Government (City Corporation) Act 2009, which are very relevant to the demand of city dwellers and urban development, are not implemented in an appropriate manner. In order to improve the public services provided by urban local governments, several urban development projects are being or were implemented by Local Government Divisions (LGD) and local government and engineering departments (LGED) with financial assistance of different development partners and government’s own funds. Based on the experiences gained through implemented projects, effective activities for improvement of urban governance have been formulated as a program that has been well accepted. The urban governance improvement programs have been implemented to ensure good governance of those urban local government institutions namely Paurashava for equal, social harmony and planned development. Initiating urban governance improvement, LGD and LGED with financial support of JICA commenced a project named City Government Project (CGP) in 5 City Corporations.</w:t>
      </w:r>
    </w:p>
    <w:p w:rsidR="004229A7" w:rsidRPr="004229A7" w:rsidRDefault="004229A7" w:rsidP="004229A7">
      <w:pPr>
        <w:pStyle w:val="BodyText"/>
      </w:pPr>
    </w:p>
    <w:p w:rsidR="005B61EA" w:rsidRPr="008F0F0E" w:rsidRDefault="005B61EA" w:rsidP="008F0F0E">
      <w:pPr>
        <w:pStyle w:val="Heading1"/>
        <w:spacing w:after="240"/>
      </w:pPr>
      <w:bookmarkStart w:id="151" w:name="_Toc509154346"/>
      <w:r w:rsidRPr="005B61EA">
        <w:t>Justifications</w:t>
      </w:r>
      <w:bookmarkEnd w:id="151"/>
    </w:p>
    <w:p w:rsidR="004B5B81" w:rsidRPr="007D0DDD" w:rsidRDefault="004B5B81" w:rsidP="005B61EA">
      <w:r w:rsidRPr="007D0DDD">
        <w:t xml:space="preserve"> Master Plan of Urban Development is essential tool for managing urban growth of the target CCs. However, elaboration </w:t>
      </w:r>
      <w:r w:rsidR="005352DB" w:rsidRPr="007D0DDD">
        <w:t xml:space="preserve">stage </w:t>
      </w:r>
      <w:r w:rsidRPr="007D0DDD">
        <w:t xml:space="preserve">of master plan differs from </w:t>
      </w:r>
      <w:r w:rsidR="00192A60" w:rsidRPr="007D0DDD">
        <w:t xml:space="preserve">one </w:t>
      </w:r>
      <w:r w:rsidRPr="007D0DDD">
        <w:t>CC to another.</w:t>
      </w:r>
    </w:p>
    <w:p w:rsidR="001A5F25" w:rsidRPr="007D0DDD" w:rsidRDefault="004B5B81" w:rsidP="004B5B81">
      <w:pPr>
        <w:pStyle w:val="ListParagraph"/>
        <w:numPr>
          <w:ilvl w:val="0"/>
          <w:numId w:val="36"/>
        </w:numPr>
        <w:ind w:leftChars="0"/>
        <w:rPr>
          <w:rFonts w:ascii="Times New Roman" w:hAnsi="Times New Roman"/>
        </w:rPr>
      </w:pPr>
      <w:r w:rsidRPr="007D0DDD">
        <w:rPr>
          <w:rFonts w:ascii="Times New Roman" w:hAnsi="Times New Roman"/>
        </w:rPr>
        <w:t>NCC</w:t>
      </w:r>
      <w:r w:rsidRPr="007D0DDD">
        <w:rPr>
          <w:rFonts w:ascii="Times New Roman" w:hAnsi="Times New Roman"/>
        </w:rPr>
        <w:tab/>
        <w:t xml:space="preserve">RAJUK is preparing a new MP (2015-2035) which will succeed the </w:t>
      </w:r>
    </w:p>
    <w:p w:rsidR="004B5B81" w:rsidRPr="007D0DDD" w:rsidRDefault="00404CF9" w:rsidP="001A5F25">
      <w:pPr>
        <w:pStyle w:val="ListParagraph"/>
        <w:ind w:leftChars="0" w:firstLineChars="300" w:firstLine="630"/>
        <w:rPr>
          <w:rFonts w:ascii="Times New Roman" w:hAnsi="Times New Roman"/>
        </w:rPr>
      </w:pPr>
      <w:r w:rsidRPr="007D0DDD">
        <w:rPr>
          <w:rFonts w:ascii="Times New Roman" w:hAnsi="Times New Roman"/>
        </w:rPr>
        <w:t>E</w:t>
      </w:r>
      <w:r w:rsidR="004B5B81" w:rsidRPr="007D0DDD">
        <w:rPr>
          <w:rFonts w:ascii="Times New Roman" w:hAnsi="Times New Roman"/>
        </w:rPr>
        <w:t>xisting</w:t>
      </w:r>
      <w:ins w:id="152" w:author="HP" w:date="2018-01-14T15:50:00Z">
        <w:r>
          <w:rPr>
            <w:rFonts w:ascii="Times New Roman" w:hAnsi="Times New Roman"/>
          </w:rPr>
          <w:t xml:space="preserve"> </w:t>
        </w:r>
      </w:ins>
      <w:r w:rsidR="00192A60" w:rsidRPr="007D0DDD">
        <w:rPr>
          <w:rFonts w:ascii="Times New Roman" w:hAnsi="Times New Roman"/>
        </w:rPr>
        <w:t xml:space="preserve">MP </w:t>
      </w:r>
      <w:r w:rsidR="004B5B81" w:rsidRPr="007D0DDD">
        <w:rPr>
          <w:rFonts w:ascii="Times New Roman" w:hAnsi="Times New Roman"/>
        </w:rPr>
        <w:t xml:space="preserve">(1995-2015). </w:t>
      </w:r>
    </w:p>
    <w:p w:rsidR="001A5F25" w:rsidRPr="007D0DDD" w:rsidRDefault="004B5B81" w:rsidP="004B5B81">
      <w:pPr>
        <w:pStyle w:val="ListParagraph"/>
        <w:numPr>
          <w:ilvl w:val="0"/>
          <w:numId w:val="36"/>
        </w:numPr>
        <w:ind w:leftChars="0"/>
        <w:rPr>
          <w:rFonts w:ascii="Times New Roman" w:hAnsi="Times New Roman"/>
        </w:rPr>
      </w:pPr>
      <w:r w:rsidRPr="007D0DDD">
        <w:rPr>
          <w:rFonts w:ascii="Times New Roman" w:hAnsi="Times New Roman"/>
        </w:rPr>
        <w:t>CoCC</w:t>
      </w:r>
      <w:r w:rsidRPr="007D0DDD">
        <w:rPr>
          <w:rFonts w:ascii="Times New Roman" w:hAnsi="Times New Roman"/>
        </w:rPr>
        <w:t xml:space="preserve">　</w:t>
      </w:r>
      <w:r w:rsidR="001A5F25" w:rsidRPr="007D0DDD">
        <w:rPr>
          <w:rFonts w:ascii="Times New Roman" w:hAnsi="Times New Roman"/>
        </w:rPr>
        <w:t xml:space="preserve">A new MP (2014-2034) has just </w:t>
      </w:r>
      <w:r w:rsidR="00562E44" w:rsidRPr="007D0DDD">
        <w:rPr>
          <w:rFonts w:ascii="Times New Roman" w:hAnsi="Times New Roman"/>
        </w:rPr>
        <w:t xml:space="preserve">been </w:t>
      </w:r>
      <w:r w:rsidR="001A5F25" w:rsidRPr="007D0DDD">
        <w:rPr>
          <w:rFonts w:ascii="Times New Roman" w:hAnsi="Times New Roman"/>
        </w:rPr>
        <w:t xml:space="preserve">completed with </w:t>
      </w:r>
      <w:r w:rsidRPr="007D0DDD">
        <w:rPr>
          <w:rFonts w:ascii="Times New Roman" w:hAnsi="Times New Roman"/>
        </w:rPr>
        <w:t>LGED</w:t>
      </w:r>
      <w:r w:rsidR="001A5F25" w:rsidRPr="007D0DDD">
        <w:rPr>
          <w:rFonts w:ascii="Times New Roman" w:hAnsi="Times New Roman"/>
        </w:rPr>
        <w:t xml:space="preserve"> support.</w:t>
      </w:r>
    </w:p>
    <w:p w:rsidR="004B5B81" w:rsidRPr="007D0DDD" w:rsidRDefault="004B5B81" w:rsidP="004B5B81">
      <w:pPr>
        <w:pStyle w:val="ListParagraph"/>
        <w:numPr>
          <w:ilvl w:val="0"/>
          <w:numId w:val="36"/>
        </w:numPr>
        <w:ind w:leftChars="0"/>
        <w:rPr>
          <w:rFonts w:ascii="Times New Roman" w:hAnsi="Times New Roman"/>
        </w:rPr>
      </w:pPr>
      <w:r w:rsidRPr="007D0DDD">
        <w:rPr>
          <w:rFonts w:ascii="Times New Roman" w:hAnsi="Times New Roman"/>
        </w:rPr>
        <w:t>RpCC</w:t>
      </w:r>
      <w:r w:rsidRPr="007D0DDD">
        <w:rPr>
          <w:rFonts w:ascii="Times New Roman" w:hAnsi="Times New Roman"/>
        </w:rPr>
        <w:t xml:space="preserve">　</w:t>
      </w:r>
      <w:r w:rsidR="001A5F25" w:rsidRPr="007D0DDD">
        <w:rPr>
          <w:rFonts w:ascii="Times New Roman" w:hAnsi="Times New Roman"/>
        </w:rPr>
        <w:t xml:space="preserve">A new MP (2014-2034) has just </w:t>
      </w:r>
      <w:r w:rsidR="00562E44" w:rsidRPr="007D0DDD">
        <w:rPr>
          <w:rFonts w:ascii="Times New Roman" w:hAnsi="Times New Roman"/>
        </w:rPr>
        <w:t xml:space="preserve">been </w:t>
      </w:r>
      <w:r w:rsidR="001A5F25" w:rsidRPr="007D0DDD">
        <w:rPr>
          <w:rFonts w:ascii="Times New Roman" w:hAnsi="Times New Roman"/>
        </w:rPr>
        <w:t>completed with LGED support.</w:t>
      </w:r>
    </w:p>
    <w:p w:rsidR="001A5F25" w:rsidRPr="007D0DDD" w:rsidRDefault="004B5B81" w:rsidP="001A5F25">
      <w:pPr>
        <w:pStyle w:val="ListParagraph"/>
        <w:numPr>
          <w:ilvl w:val="0"/>
          <w:numId w:val="36"/>
        </w:numPr>
        <w:ind w:leftChars="0"/>
        <w:rPr>
          <w:rFonts w:ascii="Times New Roman" w:hAnsi="Times New Roman"/>
        </w:rPr>
      </w:pPr>
      <w:r w:rsidRPr="007D0DDD">
        <w:rPr>
          <w:rFonts w:ascii="Times New Roman" w:hAnsi="Times New Roman"/>
        </w:rPr>
        <w:t>GCC</w:t>
      </w:r>
      <w:r w:rsidRPr="007D0DDD">
        <w:rPr>
          <w:rFonts w:ascii="Times New Roman" w:hAnsi="Times New Roman"/>
        </w:rPr>
        <w:tab/>
      </w:r>
      <w:r w:rsidR="001A5F25" w:rsidRPr="007D0DDD">
        <w:rPr>
          <w:rFonts w:ascii="Times New Roman" w:hAnsi="Times New Roman"/>
        </w:rPr>
        <w:t>RAJUK is preparing a new MP (2015-2035) which will succeed the</w:t>
      </w:r>
      <w:ins w:id="153" w:author="HP" w:date="2018-01-14T15:11:00Z">
        <w:r w:rsidR="00F76B4F">
          <w:rPr>
            <w:rFonts w:ascii="Times New Roman" w:hAnsi="Times New Roman"/>
          </w:rPr>
          <w:t xml:space="preserve"> </w:t>
        </w:r>
      </w:ins>
      <w:del w:id="154" w:author="HP" w:date="2018-01-14T15:11:00Z">
        <w:r w:rsidR="001A5F25" w:rsidRPr="007D0DDD" w:rsidDel="00F76B4F">
          <w:rPr>
            <w:rFonts w:ascii="Times New Roman" w:hAnsi="Times New Roman"/>
          </w:rPr>
          <w:delText xml:space="preserve">     </w:delText>
        </w:r>
      </w:del>
    </w:p>
    <w:p w:rsidR="001A5F25" w:rsidRPr="007D0DDD" w:rsidRDefault="001A5F25" w:rsidP="001A5F25">
      <w:pPr>
        <w:pStyle w:val="ListParagraph"/>
        <w:ind w:leftChars="0" w:firstLineChars="300" w:firstLine="630"/>
        <w:rPr>
          <w:rFonts w:ascii="Times New Roman" w:hAnsi="Times New Roman"/>
        </w:rPr>
      </w:pPr>
      <w:r w:rsidRPr="007D0DDD">
        <w:rPr>
          <w:rFonts w:ascii="Times New Roman" w:hAnsi="Times New Roman"/>
        </w:rPr>
        <w:t>existing (1995-2015) one.</w:t>
      </w:r>
    </w:p>
    <w:p w:rsidR="005352DB" w:rsidRDefault="006E0142" w:rsidP="00D3376C">
      <w:pPr>
        <w:pStyle w:val="ListParagraph"/>
        <w:numPr>
          <w:ilvl w:val="0"/>
          <w:numId w:val="36"/>
        </w:numPr>
        <w:ind w:leftChars="0"/>
        <w:rPr>
          <w:rFonts w:ascii="Times New Roman" w:hAnsi="Times New Roman"/>
          <w:color w:val="000000" w:themeColor="text1"/>
        </w:rPr>
      </w:pPr>
      <w:r w:rsidRPr="006E0142">
        <w:rPr>
          <w:rFonts w:ascii="Times New Roman" w:hAnsi="Times New Roman"/>
        </w:rPr>
        <w:t>ChCC</w:t>
      </w:r>
      <w:r w:rsidRPr="006E0142">
        <w:rPr>
          <w:rFonts w:ascii="Times New Roman" w:hAnsi="Times New Roman"/>
        </w:rPr>
        <w:tab/>
      </w:r>
      <w:r w:rsidRPr="006E0142">
        <w:rPr>
          <w:rFonts w:ascii="Times New Roman" w:hAnsi="Times New Roman"/>
          <w:color w:val="000000" w:themeColor="text1"/>
        </w:rPr>
        <w:t>New Master Plan is yet to be initiated in CDA in spite of expiry of the previous one</w:t>
      </w:r>
      <w:r w:rsidR="00404CF9">
        <w:rPr>
          <w:rFonts w:ascii="Times New Roman" w:hAnsi="Times New Roman"/>
          <w:color w:val="000000" w:themeColor="text1"/>
        </w:rPr>
        <w:t>.</w:t>
      </w:r>
    </w:p>
    <w:p w:rsidR="00404CF9" w:rsidRPr="00F76B4F" w:rsidRDefault="00404CF9" w:rsidP="00404CF9">
      <w:pPr>
        <w:pStyle w:val="ListParagraph"/>
        <w:ind w:leftChars="0"/>
        <w:rPr>
          <w:rFonts w:ascii="Times New Roman" w:hAnsi="Times New Roman"/>
          <w:color w:val="000000" w:themeColor="text1"/>
        </w:rPr>
      </w:pPr>
    </w:p>
    <w:p w:rsidR="004B5B81" w:rsidRPr="007D0DDD" w:rsidRDefault="005352DB" w:rsidP="005B61EA">
      <w:r w:rsidRPr="007D0DDD">
        <w:t>What is important is that CC takes initiative with MP not only in implementation but also in elaboration.  Otherwise, MP remains just a document and will be n</w:t>
      </w:r>
      <w:bookmarkStart w:id="155" w:name="_GoBack"/>
      <w:bookmarkEnd w:id="155"/>
      <w:r w:rsidRPr="007D0DDD">
        <w:t xml:space="preserve">ever put into practice. This guideline shows how CC should take initiative </w:t>
      </w:r>
      <w:r w:rsidR="00363033" w:rsidRPr="007D0DDD">
        <w:t xml:space="preserve">in </w:t>
      </w:r>
      <w:r w:rsidR="00D2665F" w:rsidRPr="007D0DDD">
        <w:t xml:space="preserve">preparing </w:t>
      </w:r>
      <w:r w:rsidRPr="007D0DDD">
        <w:t>and up-dating MP.</w:t>
      </w:r>
    </w:p>
    <w:p w:rsidR="005352DB" w:rsidRPr="004B5B81" w:rsidRDefault="005352DB" w:rsidP="005B61EA"/>
    <w:p w:rsidR="004229A7" w:rsidRDefault="004229A7" w:rsidP="005B61EA">
      <w:pPr>
        <w:pStyle w:val="Heading1"/>
        <w:spacing w:after="240"/>
      </w:pPr>
      <w:bookmarkStart w:id="156" w:name="_Toc509154347"/>
      <w:r>
        <w:t>Relevant Issues of ICGIAP</w:t>
      </w:r>
      <w:bookmarkEnd w:id="156"/>
    </w:p>
    <w:p w:rsidR="004229A7" w:rsidRDefault="004229A7" w:rsidP="004229A7">
      <w:pPr>
        <w:pStyle w:val="Heading2"/>
      </w:pPr>
      <w:bookmarkStart w:id="157" w:name="_Toc509154348"/>
      <w:r>
        <w:t>Task</w:t>
      </w:r>
      <w:bookmarkEnd w:id="157"/>
    </w:p>
    <w:p w:rsidR="004229A7" w:rsidRPr="0037539D" w:rsidRDefault="004229A7" w:rsidP="004229A7">
      <w:pPr>
        <w:spacing w:line="0" w:lineRule="atLeast"/>
        <w:jc w:val="left"/>
        <w:rPr>
          <w:rFonts w:eastAsia="MS PGothic"/>
          <w:szCs w:val="21"/>
        </w:rPr>
      </w:pPr>
      <w:r w:rsidRPr="0037539D">
        <w:rPr>
          <w:rFonts w:eastAsia="MS PGothic"/>
          <w:szCs w:val="21"/>
        </w:rPr>
        <w:t>Master plan is essential material for any kind of development plan. Other sector-wise plan</w:t>
      </w:r>
      <w:r w:rsidR="00D2665F">
        <w:rPr>
          <w:rFonts w:eastAsia="MS PGothic"/>
          <w:szCs w:val="21"/>
        </w:rPr>
        <w:t>s</w:t>
      </w:r>
      <w:r w:rsidRPr="0037539D">
        <w:rPr>
          <w:rFonts w:eastAsia="MS PGothic"/>
          <w:szCs w:val="21"/>
        </w:rPr>
        <w:t xml:space="preserve"> should be developed based on the master plan. New CCs which are supposed to have their own master plan</w:t>
      </w:r>
      <w:r w:rsidR="00D2665F">
        <w:rPr>
          <w:rFonts w:eastAsia="MS PGothic"/>
          <w:szCs w:val="21"/>
        </w:rPr>
        <w:t>s in the</w:t>
      </w:r>
      <w:r w:rsidRPr="0037539D">
        <w:rPr>
          <w:rFonts w:eastAsia="MS PGothic"/>
          <w:szCs w:val="21"/>
        </w:rPr>
        <w:t xml:space="preserve"> near future </w:t>
      </w:r>
      <w:r w:rsidR="00D2665F">
        <w:rPr>
          <w:rFonts w:eastAsia="MS PGothic"/>
          <w:szCs w:val="21"/>
        </w:rPr>
        <w:t>have an</w:t>
      </w:r>
      <w:r w:rsidR="00346AA3">
        <w:rPr>
          <w:rFonts w:eastAsia="MS PGothic"/>
          <w:szCs w:val="21"/>
        </w:rPr>
        <w:t xml:space="preserve"> </w:t>
      </w:r>
      <w:r w:rsidRPr="0037539D">
        <w:rPr>
          <w:rFonts w:eastAsia="MS PGothic"/>
          <w:szCs w:val="21"/>
        </w:rPr>
        <w:t>opportunity to develop their city according to the master plan, thus this activity makes sure to follow the master plan in formulation of other sector-wise plans.</w:t>
      </w:r>
    </w:p>
    <w:p w:rsidR="004229A7" w:rsidRPr="0037539D" w:rsidRDefault="004229A7" w:rsidP="004229A7">
      <w:pPr>
        <w:pStyle w:val="ListParagraph"/>
        <w:numPr>
          <w:ilvl w:val="0"/>
          <w:numId w:val="40"/>
        </w:numPr>
        <w:tabs>
          <w:tab w:val="left" w:pos="662"/>
          <w:tab w:val="left" w:pos="751"/>
        </w:tabs>
        <w:spacing w:line="0" w:lineRule="atLeast"/>
        <w:ind w:leftChars="0" w:left="610" w:hanging="567"/>
        <w:jc w:val="left"/>
        <w:rPr>
          <w:rFonts w:ascii="Times New Roman" w:hAnsi="Times New Roman"/>
        </w:rPr>
      </w:pPr>
      <w:r w:rsidRPr="0037539D">
        <w:rPr>
          <w:rFonts w:ascii="Times New Roman" w:hAnsi="Times New Roman"/>
        </w:rPr>
        <w:t>Master plan including drainage plan, traffic &amp; transportation plan, land use plan, solid waste management plan are prepared/updated</w:t>
      </w:r>
    </w:p>
    <w:p w:rsidR="004229A7" w:rsidRPr="0037539D" w:rsidRDefault="004229A7" w:rsidP="004229A7">
      <w:pPr>
        <w:pStyle w:val="ListParagraph"/>
        <w:numPr>
          <w:ilvl w:val="0"/>
          <w:numId w:val="40"/>
        </w:numPr>
        <w:tabs>
          <w:tab w:val="left" w:pos="662"/>
          <w:tab w:val="left" w:pos="751"/>
        </w:tabs>
        <w:spacing w:line="0" w:lineRule="atLeast"/>
        <w:ind w:leftChars="0" w:left="610" w:hanging="567"/>
        <w:jc w:val="left"/>
        <w:rPr>
          <w:rFonts w:ascii="Times New Roman" w:hAnsi="Times New Roman"/>
        </w:rPr>
      </w:pPr>
      <w:r w:rsidRPr="0037539D">
        <w:rPr>
          <w:rFonts w:ascii="Times New Roman" w:hAnsi="Times New Roman"/>
        </w:rPr>
        <w:t>Detailed Area Plan is prepared</w:t>
      </w:r>
    </w:p>
    <w:p w:rsidR="004229A7" w:rsidRPr="0037539D" w:rsidRDefault="004229A7" w:rsidP="004229A7">
      <w:pPr>
        <w:pStyle w:val="ListParagraph"/>
        <w:numPr>
          <w:ilvl w:val="0"/>
          <w:numId w:val="40"/>
        </w:numPr>
        <w:tabs>
          <w:tab w:val="left" w:pos="662"/>
          <w:tab w:val="left" w:pos="751"/>
        </w:tabs>
        <w:spacing w:line="0" w:lineRule="atLeast"/>
        <w:ind w:leftChars="0" w:left="610" w:hanging="567"/>
        <w:jc w:val="left"/>
        <w:rPr>
          <w:rFonts w:ascii="Times New Roman" w:hAnsi="Times New Roman"/>
        </w:rPr>
      </w:pPr>
      <w:r w:rsidRPr="0037539D">
        <w:rPr>
          <w:rFonts w:ascii="Times New Roman" w:hAnsi="Times New Roman"/>
        </w:rPr>
        <w:t>Action plans for infrastructure and public facilities are prepared</w:t>
      </w:r>
    </w:p>
    <w:p w:rsidR="004229A7" w:rsidRPr="0037539D" w:rsidRDefault="004229A7" w:rsidP="004229A7">
      <w:pPr>
        <w:pStyle w:val="ListParagraph"/>
        <w:numPr>
          <w:ilvl w:val="0"/>
          <w:numId w:val="40"/>
        </w:numPr>
        <w:tabs>
          <w:tab w:val="left" w:pos="662"/>
          <w:tab w:val="left" w:pos="751"/>
        </w:tabs>
        <w:spacing w:line="0" w:lineRule="atLeast"/>
        <w:ind w:leftChars="0" w:left="610" w:hanging="567"/>
        <w:jc w:val="left"/>
        <w:rPr>
          <w:rFonts w:ascii="Times New Roman" w:hAnsi="Times New Roman"/>
        </w:rPr>
      </w:pPr>
      <w:r w:rsidRPr="0037539D">
        <w:rPr>
          <w:rFonts w:ascii="Times New Roman" w:hAnsi="Times New Roman"/>
        </w:rPr>
        <w:t xml:space="preserve">Officer in </w:t>
      </w:r>
      <w:r w:rsidR="00D2665F">
        <w:rPr>
          <w:rFonts w:ascii="Times New Roman" w:hAnsi="Times New Roman"/>
        </w:rPr>
        <w:t>C</w:t>
      </w:r>
      <w:r w:rsidR="00D2665F" w:rsidRPr="0037539D">
        <w:rPr>
          <w:rFonts w:ascii="Times New Roman" w:hAnsi="Times New Roman"/>
        </w:rPr>
        <w:t xml:space="preserve">harge </w:t>
      </w:r>
      <w:r w:rsidRPr="0037539D">
        <w:rPr>
          <w:rFonts w:ascii="Times New Roman" w:hAnsi="Times New Roman"/>
        </w:rPr>
        <w:t xml:space="preserve">of each plan is assigned </w:t>
      </w:r>
    </w:p>
    <w:p w:rsidR="004229A7" w:rsidRPr="0037539D" w:rsidRDefault="004229A7" w:rsidP="004229A7">
      <w:pPr>
        <w:pStyle w:val="ListParagraph"/>
        <w:numPr>
          <w:ilvl w:val="0"/>
          <w:numId w:val="40"/>
        </w:numPr>
        <w:tabs>
          <w:tab w:val="left" w:pos="662"/>
          <w:tab w:val="left" w:pos="751"/>
        </w:tabs>
        <w:spacing w:line="0" w:lineRule="atLeast"/>
        <w:ind w:leftChars="0" w:left="610" w:hanging="567"/>
        <w:jc w:val="left"/>
        <w:rPr>
          <w:rFonts w:ascii="Times New Roman" w:hAnsi="Times New Roman"/>
        </w:rPr>
      </w:pPr>
      <w:r w:rsidRPr="0037539D">
        <w:rPr>
          <w:rFonts w:ascii="Times New Roman" w:hAnsi="Times New Roman"/>
        </w:rPr>
        <w:t>Committee for each plan is set up</w:t>
      </w:r>
    </w:p>
    <w:p w:rsidR="004229A7" w:rsidRDefault="004229A7" w:rsidP="004229A7">
      <w:pPr>
        <w:pStyle w:val="ListParagraph"/>
        <w:tabs>
          <w:tab w:val="left" w:pos="662"/>
          <w:tab w:val="left" w:pos="751"/>
        </w:tabs>
        <w:spacing w:line="0" w:lineRule="atLeast"/>
        <w:ind w:leftChars="0" w:left="0"/>
        <w:jc w:val="left"/>
        <w:rPr>
          <w:rFonts w:ascii="Cambria" w:hAnsi="Cambria" w:cs="Cambria"/>
        </w:rPr>
      </w:pPr>
    </w:p>
    <w:p w:rsidR="004229A7" w:rsidRDefault="004229A7" w:rsidP="004229A7">
      <w:pPr>
        <w:pStyle w:val="Heading2"/>
      </w:pPr>
      <w:bookmarkStart w:id="158" w:name="_Toc509154349"/>
      <w:r>
        <w:lastRenderedPageBreak/>
        <w:t>Action By</w:t>
      </w:r>
      <w:bookmarkEnd w:id="158"/>
    </w:p>
    <w:p w:rsidR="004229A7" w:rsidRPr="0037539D" w:rsidRDefault="004229A7" w:rsidP="004229A7">
      <w:pPr>
        <w:pStyle w:val="ListParagraph"/>
        <w:tabs>
          <w:tab w:val="left" w:pos="662"/>
          <w:tab w:val="left" w:pos="751"/>
        </w:tabs>
        <w:spacing w:line="0" w:lineRule="atLeast"/>
        <w:ind w:leftChars="0" w:left="0"/>
        <w:jc w:val="left"/>
        <w:rPr>
          <w:rFonts w:ascii="Times New Roman" w:hAnsi="Times New Roman"/>
        </w:rPr>
      </w:pPr>
      <w:r w:rsidRPr="0037539D">
        <w:rPr>
          <w:rFonts w:ascii="Times New Roman" w:hAnsi="Times New Roman"/>
        </w:rPr>
        <w:t>Mayor, CEO, Responsible engineer, Urban Planner</w:t>
      </w:r>
    </w:p>
    <w:p w:rsidR="004229A7" w:rsidRPr="0037539D" w:rsidRDefault="004229A7" w:rsidP="004229A7">
      <w:pPr>
        <w:pStyle w:val="ListParagraph"/>
        <w:tabs>
          <w:tab w:val="left" w:pos="662"/>
          <w:tab w:val="left" w:pos="751"/>
        </w:tabs>
        <w:spacing w:line="0" w:lineRule="atLeast"/>
        <w:ind w:leftChars="0" w:left="0"/>
        <w:jc w:val="left"/>
        <w:rPr>
          <w:rFonts w:ascii="Cambria" w:hAnsi="Cambria" w:cs="Cambria"/>
        </w:rPr>
      </w:pPr>
    </w:p>
    <w:p w:rsidR="004229A7" w:rsidRDefault="004229A7" w:rsidP="004229A7">
      <w:pPr>
        <w:pStyle w:val="Heading2"/>
      </w:pPr>
      <w:bookmarkStart w:id="159" w:name="_Toc509154350"/>
      <w:r>
        <w:t>Time Schedule</w:t>
      </w:r>
      <w:bookmarkEnd w:id="159"/>
    </w:p>
    <w:p w:rsidR="004229A7" w:rsidRPr="0037539D" w:rsidRDefault="004229A7" w:rsidP="004229A7">
      <w:pPr>
        <w:spacing w:line="0" w:lineRule="atLeast"/>
        <w:jc w:val="left"/>
      </w:pPr>
      <w:r w:rsidRPr="0037539D">
        <w:t>Effort to get funding for p</w:t>
      </w:r>
      <w:r w:rsidR="0037539D">
        <w:t xml:space="preserve">lan making is also appreciated </w:t>
      </w:r>
    </w:p>
    <w:p w:rsidR="004229A7" w:rsidRPr="0037539D" w:rsidRDefault="004229A7" w:rsidP="004229A7">
      <w:pPr>
        <w:pStyle w:val="ListParagraph"/>
        <w:tabs>
          <w:tab w:val="left" w:pos="662"/>
          <w:tab w:val="left" w:pos="751"/>
        </w:tabs>
        <w:spacing w:line="0" w:lineRule="atLeast"/>
        <w:ind w:leftChars="0" w:left="0"/>
        <w:jc w:val="left"/>
        <w:rPr>
          <w:rFonts w:ascii="Times New Roman" w:hAnsi="Times New Roman"/>
        </w:rPr>
      </w:pPr>
      <w:r w:rsidRPr="0037539D">
        <w:rPr>
          <w:rFonts w:ascii="Times New Roman" w:hAnsi="Times New Roman"/>
        </w:rPr>
        <w:t>i-v: by end of 1</w:t>
      </w:r>
      <w:r w:rsidRPr="0037539D">
        <w:rPr>
          <w:rFonts w:ascii="Times New Roman" w:hAnsi="Times New Roman"/>
          <w:vertAlign w:val="superscript"/>
        </w:rPr>
        <w:t>st</w:t>
      </w:r>
      <w:r w:rsidRPr="0037539D">
        <w:rPr>
          <w:rFonts w:ascii="Times New Roman" w:hAnsi="Times New Roman"/>
        </w:rPr>
        <w:t xml:space="preserve"> batch</w:t>
      </w:r>
    </w:p>
    <w:p w:rsidR="004229A7" w:rsidRDefault="0037539D" w:rsidP="004229A7">
      <w:pPr>
        <w:pStyle w:val="ListParagraph"/>
        <w:tabs>
          <w:tab w:val="left" w:pos="662"/>
          <w:tab w:val="left" w:pos="751"/>
        </w:tabs>
        <w:spacing w:line="0" w:lineRule="atLeast"/>
        <w:ind w:leftChars="0" w:left="0"/>
        <w:jc w:val="left"/>
        <w:rPr>
          <w:rFonts w:ascii="Times New Roman" w:hAnsi="Times New Roman"/>
        </w:rPr>
      </w:pPr>
      <w:r w:rsidRPr="0037539D">
        <w:rPr>
          <w:rFonts w:ascii="Times New Roman" w:hAnsi="Times New Roman"/>
        </w:rPr>
        <w:t>vi-vii: by mid of 1</w:t>
      </w:r>
      <w:r w:rsidRPr="0037539D">
        <w:rPr>
          <w:rFonts w:ascii="Times New Roman" w:hAnsi="Times New Roman"/>
          <w:vertAlign w:val="superscript"/>
        </w:rPr>
        <w:t>st</w:t>
      </w:r>
      <w:r w:rsidRPr="0037539D">
        <w:rPr>
          <w:rFonts w:ascii="Times New Roman" w:hAnsi="Times New Roman"/>
        </w:rPr>
        <w:t xml:space="preserve"> year</w:t>
      </w:r>
    </w:p>
    <w:p w:rsidR="0037539D" w:rsidRPr="0037539D" w:rsidRDefault="0037539D" w:rsidP="004229A7">
      <w:pPr>
        <w:pStyle w:val="ListParagraph"/>
        <w:tabs>
          <w:tab w:val="left" w:pos="662"/>
          <w:tab w:val="left" w:pos="751"/>
        </w:tabs>
        <w:spacing w:line="0" w:lineRule="atLeast"/>
        <w:ind w:leftChars="0" w:left="0"/>
        <w:jc w:val="left"/>
        <w:rPr>
          <w:rFonts w:ascii="Cambria" w:hAnsi="Cambria" w:cs="Cambria"/>
        </w:rPr>
      </w:pPr>
    </w:p>
    <w:p w:rsidR="004229A7" w:rsidRDefault="004229A7" w:rsidP="004229A7">
      <w:pPr>
        <w:pStyle w:val="Heading2"/>
      </w:pPr>
      <w:bookmarkStart w:id="160" w:name="_Toc509154351"/>
      <w:r>
        <w:t>Indicator</w:t>
      </w:r>
      <w:bookmarkEnd w:id="160"/>
    </w:p>
    <w:p w:rsidR="004229A7" w:rsidRDefault="004229A7" w:rsidP="004229A7">
      <w:pPr>
        <w:pStyle w:val="Heading4"/>
        <w:rPr>
          <w:lang w:eastAsia="ja-JP"/>
        </w:rPr>
      </w:pPr>
      <w:r w:rsidRPr="005B61EA">
        <w:rPr>
          <w:rFonts w:hint="eastAsia"/>
        </w:rPr>
        <w:t>1</w:t>
      </w:r>
      <w:r w:rsidRPr="005B61EA">
        <w:rPr>
          <w:rFonts w:hint="eastAsia"/>
          <w:vertAlign w:val="superscript"/>
        </w:rPr>
        <w:t>st</w:t>
      </w:r>
      <w:r w:rsidRPr="005B61EA">
        <w:rPr>
          <w:rFonts w:hint="eastAsia"/>
        </w:rPr>
        <w:t xml:space="preserve"> Stage</w:t>
      </w:r>
    </w:p>
    <w:p w:rsidR="004229A7" w:rsidRDefault="004229A7" w:rsidP="004229A7">
      <w:pPr>
        <w:ind w:firstLineChars="100" w:firstLine="210"/>
        <w:rPr>
          <w:bCs/>
          <w:sz w:val="21"/>
          <w:szCs w:val="21"/>
        </w:rPr>
      </w:pPr>
      <w:r w:rsidRPr="00DA7206">
        <w:rPr>
          <w:bCs/>
          <w:sz w:val="21"/>
          <w:szCs w:val="21"/>
        </w:rPr>
        <w:t>Any plan is under preparation or updating</w:t>
      </w:r>
    </w:p>
    <w:p w:rsidR="004229A7" w:rsidRPr="005B61EA" w:rsidRDefault="004229A7" w:rsidP="004229A7">
      <w:pPr>
        <w:ind w:firstLineChars="100" w:firstLine="220"/>
      </w:pPr>
    </w:p>
    <w:p w:rsidR="004229A7" w:rsidRPr="00942346" w:rsidRDefault="00F92801" w:rsidP="004229A7">
      <w:pPr>
        <w:pStyle w:val="Heading4"/>
        <w:rPr>
          <w:lang w:eastAsia="ja-JP"/>
        </w:rPr>
      </w:pPr>
      <w:r w:rsidRPr="005B61EA">
        <w:t>2</w:t>
      </w:r>
      <w:r w:rsidRPr="005B61EA">
        <w:rPr>
          <w:vertAlign w:val="superscript"/>
        </w:rPr>
        <w:t>nd</w:t>
      </w:r>
      <w:r w:rsidRPr="005B61EA">
        <w:t xml:space="preserve"> Stage</w:t>
      </w:r>
    </w:p>
    <w:p w:rsidR="004229A7" w:rsidRDefault="004229A7" w:rsidP="004229A7">
      <w:pPr>
        <w:ind w:firstLineChars="100" w:firstLine="220"/>
      </w:pPr>
      <w:r w:rsidRPr="00DA7206">
        <w:rPr>
          <w:bCs/>
          <w:szCs w:val="22"/>
        </w:rPr>
        <w:t xml:space="preserve">Prepared plans are accessible </w:t>
      </w:r>
      <w:r w:rsidR="00AA4BE7">
        <w:rPr>
          <w:bCs/>
          <w:szCs w:val="22"/>
        </w:rPr>
        <w:t>to</w:t>
      </w:r>
      <w:r w:rsidR="00346AA3">
        <w:rPr>
          <w:bCs/>
          <w:szCs w:val="22"/>
        </w:rPr>
        <w:t xml:space="preserve"> </w:t>
      </w:r>
      <w:r w:rsidRPr="00DA7206">
        <w:rPr>
          <w:bCs/>
          <w:szCs w:val="22"/>
        </w:rPr>
        <w:t>public</w:t>
      </w:r>
    </w:p>
    <w:p w:rsidR="004229A7" w:rsidRDefault="004229A7" w:rsidP="004229A7">
      <w:pPr>
        <w:pStyle w:val="ListParagraph"/>
        <w:tabs>
          <w:tab w:val="left" w:pos="662"/>
          <w:tab w:val="left" w:pos="751"/>
        </w:tabs>
        <w:spacing w:line="0" w:lineRule="atLeast"/>
        <w:ind w:leftChars="0" w:left="0"/>
        <w:jc w:val="left"/>
        <w:rPr>
          <w:rFonts w:ascii="Cambria" w:hAnsi="Cambria" w:cs="Cambria"/>
        </w:rPr>
      </w:pPr>
    </w:p>
    <w:p w:rsidR="004229A7" w:rsidRPr="004229A7" w:rsidRDefault="004229A7" w:rsidP="004229A7">
      <w:pPr>
        <w:pStyle w:val="ListParagraph"/>
        <w:tabs>
          <w:tab w:val="left" w:pos="662"/>
          <w:tab w:val="left" w:pos="751"/>
        </w:tabs>
        <w:spacing w:line="0" w:lineRule="atLeast"/>
        <w:ind w:leftChars="0"/>
        <w:jc w:val="left"/>
      </w:pPr>
    </w:p>
    <w:p w:rsidR="005B61EA" w:rsidRPr="005B61EA" w:rsidRDefault="005B61EA" w:rsidP="005B61EA">
      <w:pPr>
        <w:pStyle w:val="Heading1"/>
        <w:spacing w:after="240"/>
      </w:pPr>
      <w:bookmarkStart w:id="161" w:name="_Toc509154352"/>
      <w:r w:rsidRPr="005B61EA">
        <w:t>Objectives</w:t>
      </w:r>
      <w:bookmarkEnd w:id="161"/>
    </w:p>
    <w:p w:rsidR="00363033" w:rsidRDefault="00363033" w:rsidP="00363033">
      <w:pPr>
        <w:pStyle w:val="BodyText"/>
        <w:numPr>
          <w:ilvl w:val="0"/>
          <w:numId w:val="35"/>
        </w:numPr>
        <w:ind w:hanging="309"/>
      </w:pPr>
      <w:r>
        <w:rPr>
          <w:rFonts w:hint="eastAsia"/>
        </w:rPr>
        <w:t>To raise the sense of ownership of MP among the CC stakeholders</w:t>
      </w:r>
    </w:p>
    <w:p w:rsidR="005C4A92" w:rsidRDefault="005C4A92" w:rsidP="00363033">
      <w:pPr>
        <w:pStyle w:val="BodyText"/>
        <w:numPr>
          <w:ilvl w:val="0"/>
          <w:numId w:val="35"/>
        </w:numPr>
        <w:ind w:hanging="309"/>
      </w:pPr>
      <w:r>
        <w:rPr>
          <w:rFonts w:hint="eastAsia"/>
        </w:rPr>
        <w:t xml:space="preserve">To </w:t>
      </w:r>
      <w:r w:rsidR="00363033">
        <w:rPr>
          <w:rFonts w:hint="eastAsia"/>
        </w:rPr>
        <w:t xml:space="preserve">effectively implement </w:t>
      </w:r>
      <w:r w:rsidR="00363033">
        <w:t>priority</w:t>
      </w:r>
      <w:r w:rsidR="00363033">
        <w:rPr>
          <w:rFonts w:hint="eastAsia"/>
        </w:rPr>
        <w:t xml:space="preserve"> projects </w:t>
      </w:r>
    </w:p>
    <w:p w:rsidR="00363033" w:rsidRPr="005C4A92" w:rsidRDefault="00363033" w:rsidP="000D708E">
      <w:pPr>
        <w:pStyle w:val="BodyText"/>
        <w:ind w:left="420"/>
      </w:pPr>
    </w:p>
    <w:p w:rsidR="005B61EA" w:rsidRDefault="005B61EA" w:rsidP="005B61EA">
      <w:pPr>
        <w:pStyle w:val="Heading1"/>
        <w:spacing w:after="240"/>
      </w:pPr>
      <w:bookmarkStart w:id="162" w:name="_Toc509154353"/>
      <w:r w:rsidRPr="005B61EA">
        <w:t>Relevant Organizations, Stakeholders and their role</w:t>
      </w:r>
      <w:bookmarkEnd w:id="162"/>
    </w:p>
    <w:p w:rsidR="002C2AD2" w:rsidRDefault="000D708E" w:rsidP="002C2AD2">
      <w:pPr>
        <w:pStyle w:val="BodyText"/>
      </w:pPr>
      <w:r>
        <w:rPr>
          <w:rFonts w:hint="eastAsia"/>
        </w:rPr>
        <w:t>M</w:t>
      </w:r>
      <w:r>
        <w:t>o</w:t>
      </w:r>
      <w:r>
        <w:rPr>
          <w:rFonts w:hint="eastAsia"/>
        </w:rPr>
        <w:t xml:space="preserve">st important action for CC with master plan preparation/revision is coordination with relevant organizations. </w:t>
      </w:r>
    </w:p>
    <w:p w:rsidR="000D708E" w:rsidRPr="002C2AD2" w:rsidRDefault="000D708E" w:rsidP="002C2AD2">
      <w:pPr>
        <w:pStyle w:val="BodyText"/>
      </w:pPr>
    </w:p>
    <w:p w:rsidR="00363033" w:rsidRDefault="00363033" w:rsidP="00C81FC8">
      <w:pPr>
        <w:pStyle w:val="Heading2"/>
      </w:pPr>
      <w:bookmarkStart w:id="163" w:name="_Toc509154354"/>
      <w:r>
        <w:rPr>
          <w:rFonts w:hint="eastAsia"/>
          <w:lang w:eastAsia="ja-JP"/>
        </w:rPr>
        <w:t>CPU</w:t>
      </w:r>
      <w:bookmarkEnd w:id="163"/>
    </w:p>
    <w:p w:rsidR="002C5C09" w:rsidRPr="00D913D2" w:rsidRDefault="00003077" w:rsidP="009677E0">
      <w:pPr>
        <w:pStyle w:val="BodyText"/>
      </w:pPr>
      <w:r>
        <w:t>Comprehensive</w:t>
      </w:r>
      <w:ins w:id="164" w:author="HP" w:date="2018-01-14T15:15:00Z">
        <w:r w:rsidR="00DF62F1">
          <w:t xml:space="preserve"> </w:t>
        </w:r>
      </w:ins>
      <w:r>
        <w:t>Planning</w:t>
      </w:r>
      <w:r>
        <w:rPr>
          <w:rFonts w:hint="eastAsia"/>
        </w:rPr>
        <w:t xml:space="preserve"> Unit (CPU) will take initiative in planning and revising Ma</w:t>
      </w:r>
      <w:r w:rsidR="00AA4BE7">
        <w:t>s</w:t>
      </w:r>
      <w:r>
        <w:rPr>
          <w:rFonts w:hint="eastAsia"/>
        </w:rPr>
        <w:t xml:space="preserve">ter Plan at CC </w:t>
      </w:r>
      <w:r w:rsidR="00480A51" w:rsidRPr="00480A51">
        <w:t xml:space="preserve">level.  </w:t>
      </w:r>
    </w:p>
    <w:p w:rsidR="00003077" w:rsidRPr="00D913D2" w:rsidRDefault="00480A51" w:rsidP="00003077">
      <w:pPr>
        <w:pStyle w:val="BodyText"/>
        <w:numPr>
          <w:ilvl w:val="0"/>
          <w:numId w:val="39"/>
        </w:numPr>
      </w:pPr>
      <w:r w:rsidRPr="00480A51">
        <w:t>Comilla and Rangpur</w:t>
      </w:r>
    </w:p>
    <w:p w:rsidR="00003077" w:rsidRPr="00D913D2" w:rsidRDefault="00480A51" w:rsidP="00003077">
      <w:pPr>
        <w:pStyle w:val="BodyText"/>
        <w:ind w:left="420"/>
      </w:pPr>
      <w:r w:rsidRPr="00480A51">
        <w:t xml:space="preserve">Master plans of these two CCs have just been </w:t>
      </w:r>
      <w:del w:id="165" w:author="HP" w:date="2018-01-14T15:15:00Z">
        <w:r w:rsidRPr="00480A51">
          <w:delText xml:space="preserve"> </w:delText>
        </w:r>
      </w:del>
      <w:r w:rsidRPr="00480A51">
        <w:t>formulated with the LGED support. CC shall customize MP for their demands and implement it.CPU should examine the 1</w:t>
      </w:r>
      <w:r w:rsidRPr="00480A51">
        <w:rPr>
          <w:vertAlign w:val="superscript"/>
        </w:rPr>
        <w:t>st</w:t>
      </w:r>
      <w:r w:rsidRPr="00480A51">
        <w:t xml:space="preserve"> Detailed Area Plan carefully, and if there are any problems, they should be improved in the occasion of 2</w:t>
      </w:r>
      <w:r w:rsidRPr="00480A51">
        <w:rPr>
          <w:vertAlign w:val="superscript"/>
        </w:rPr>
        <w:t>nd</w:t>
      </w:r>
      <w:r w:rsidRPr="00480A51">
        <w:t xml:space="preserve"> DAP preparation, which takes place in 2018. </w:t>
      </w:r>
    </w:p>
    <w:p w:rsidR="00003077" w:rsidRPr="00D913D2" w:rsidRDefault="00480A51" w:rsidP="00003077">
      <w:pPr>
        <w:pStyle w:val="BodyText"/>
        <w:numPr>
          <w:ilvl w:val="0"/>
          <w:numId w:val="39"/>
        </w:numPr>
      </w:pPr>
      <w:r w:rsidRPr="00480A51">
        <w:t>Narayanganj, Gazipur and Chittagong</w:t>
      </w:r>
    </w:p>
    <w:p w:rsidR="0019042E" w:rsidRDefault="00480A51" w:rsidP="0019042E">
      <w:pPr>
        <w:pStyle w:val="BodyText"/>
        <w:ind w:left="420"/>
      </w:pPr>
      <w:r w:rsidRPr="00480A51">
        <w:t>Development authorities, such as RAJUK and CDA, are in the position to prepare master plan of these CCs. However, CCs should be fully involved in this elaboration activity. Preparation has just</w:t>
      </w:r>
      <w:r w:rsidR="0019042E">
        <w:rPr>
          <w:rFonts w:hint="eastAsia"/>
        </w:rPr>
        <w:t xml:space="preserve"> started in 2014, and there are </w:t>
      </w:r>
      <w:r w:rsidR="00AA4BE7">
        <w:t>many</w:t>
      </w:r>
      <w:ins w:id="166" w:author="HP" w:date="2018-01-14T15:14:00Z">
        <w:r w:rsidR="00C44362">
          <w:t xml:space="preserve"> </w:t>
        </w:r>
      </w:ins>
      <w:r w:rsidR="00AA4BE7">
        <w:rPr>
          <w:rFonts w:hint="eastAsia"/>
        </w:rPr>
        <w:t>real necessities</w:t>
      </w:r>
      <w:r w:rsidR="00AA4BE7">
        <w:t xml:space="preserve"> that are </w:t>
      </w:r>
      <w:r w:rsidR="0019042E">
        <w:t>possibilities</w:t>
      </w:r>
      <w:ins w:id="167" w:author="HP" w:date="2018-01-14T15:15:00Z">
        <w:r w:rsidR="00C44362">
          <w:t xml:space="preserve"> </w:t>
        </w:r>
      </w:ins>
      <w:r w:rsidR="00AA4BE7">
        <w:t>for</w:t>
      </w:r>
      <w:ins w:id="168" w:author="HP" w:date="2018-01-14T15:15:00Z">
        <w:r w:rsidR="00C44362">
          <w:t xml:space="preserve"> </w:t>
        </w:r>
      </w:ins>
      <w:r w:rsidR="0019042E">
        <w:rPr>
          <w:rFonts w:hint="eastAsia"/>
        </w:rPr>
        <w:t>CCs</w:t>
      </w:r>
      <w:r w:rsidR="0019042E">
        <w:t>’</w:t>
      </w:r>
      <w:ins w:id="169" w:author="HP" w:date="2018-01-14T15:15:00Z">
        <w:r w:rsidR="00C44362">
          <w:t xml:space="preserve"> </w:t>
        </w:r>
      </w:ins>
      <w:r w:rsidR="00AA4BE7">
        <w:t>to</w:t>
      </w:r>
      <w:r w:rsidR="0019042E">
        <w:rPr>
          <w:rFonts w:hint="eastAsia"/>
        </w:rPr>
        <w:t xml:space="preserve"> include in the MPs. </w:t>
      </w:r>
      <w:r w:rsidR="00361383">
        <w:rPr>
          <w:rFonts w:hint="eastAsia"/>
        </w:rPr>
        <w:t xml:space="preserve">CCs are expected to </w:t>
      </w:r>
      <w:r w:rsidR="00361383">
        <w:t>implement</w:t>
      </w:r>
      <w:r w:rsidR="00361383">
        <w:rPr>
          <w:rFonts w:hint="eastAsia"/>
        </w:rPr>
        <w:t xml:space="preserve"> m</w:t>
      </w:r>
      <w:r w:rsidR="00361383">
        <w:t>o</w:t>
      </w:r>
      <w:r w:rsidR="00361383">
        <w:rPr>
          <w:rFonts w:hint="eastAsia"/>
        </w:rPr>
        <w:t xml:space="preserve">st of the </w:t>
      </w:r>
      <w:r w:rsidR="00361383">
        <w:t>infrastructure</w:t>
      </w:r>
      <w:r w:rsidR="00361383">
        <w:rPr>
          <w:rFonts w:hint="eastAsia"/>
        </w:rPr>
        <w:t xml:space="preserve"> proposed in the DAP. Therefore, DAP should be financially feasible considering CC</w:t>
      </w:r>
      <w:r w:rsidR="00361383">
        <w:t>’</w:t>
      </w:r>
      <w:r w:rsidR="00361383">
        <w:rPr>
          <w:rFonts w:hint="eastAsia"/>
        </w:rPr>
        <w:t xml:space="preserve">s revenue, fund raising ability and handling capacity. Thus these CCs should make detailed </w:t>
      </w:r>
      <w:r w:rsidR="00361383">
        <w:t>negotiation</w:t>
      </w:r>
      <w:r w:rsidR="00361383">
        <w:rPr>
          <w:rFonts w:hint="eastAsia"/>
        </w:rPr>
        <w:t xml:space="preserve"> with </w:t>
      </w:r>
      <w:r w:rsidR="00361383">
        <w:t>Development</w:t>
      </w:r>
      <w:r w:rsidR="00361383">
        <w:rPr>
          <w:rFonts w:hint="eastAsia"/>
        </w:rPr>
        <w:t xml:space="preserve"> Authorities. </w:t>
      </w:r>
    </w:p>
    <w:p w:rsidR="00003077" w:rsidRDefault="00003077" w:rsidP="009677E0">
      <w:pPr>
        <w:pStyle w:val="BodyText"/>
      </w:pPr>
    </w:p>
    <w:p w:rsidR="000D708E" w:rsidRDefault="000D708E" w:rsidP="000D708E">
      <w:pPr>
        <w:pStyle w:val="Heading2"/>
        <w:rPr>
          <w:lang w:eastAsia="ja-JP"/>
        </w:rPr>
      </w:pPr>
      <w:bookmarkStart w:id="170" w:name="_Toc509154355"/>
      <w:r>
        <w:rPr>
          <w:rFonts w:hint="eastAsia"/>
          <w:lang w:eastAsia="ja-JP"/>
        </w:rPr>
        <w:t>RAJUK and CDA</w:t>
      </w:r>
      <w:bookmarkEnd w:id="170"/>
    </w:p>
    <w:p w:rsidR="000D708E" w:rsidRDefault="00361383" w:rsidP="00361383">
      <w:pPr>
        <w:pStyle w:val="BodyText"/>
        <w:ind w:left="420"/>
      </w:pPr>
      <w:r>
        <w:rPr>
          <w:rFonts w:hint="eastAsia"/>
        </w:rPr>
        <w:t xml:space="preserve">According to the </w:t>
      </w:r>
      <w:r w:rsidR="006D0D60">
        <w:t>law</w:t>
      </w:r>
      <w:r>
        <w:rPr>
          <w:rFonts w:hint="eastAsia"/>
        </w:rPr>
        <w:t xml:space="preserve">, RAJUK and CDA are main players in preparation of MP for </w:t>
      </w:r>
      <w:r w:rsidR="002F595A">
        <w:rPr>
          <w:rFonts w:hint="eastAsia"/>
        </w:rPr>
        <w:t>Nar</w:t>
      </w:r>
      <w:r w:rsidR="00E30997">
        <w:rPr>
          <w:rFonts w:hint="eastAsia"/>
        </w:rPr>
        <w:t>ayanganj, Gazipur and C</w:t>
      </w:r>
      <w:r w:rsidR="00E30997">
        <w:t>h</w:t>
      </w:r>
      <w:r w:rsidR="00E30997">
        <w:rPr>
          <w:rFonts w:hint="eastAsia"/>
        </w:rPr>
        <w:t>ittagong. T</w:t>
      </w:r>
      <w:r w:rsidR="00E30997">
        <w:t>h</w:t>
      </w:r>
      <w:r w:rsidR="00E30997">
        <w:rPr>
          <w:rFonts w:hint="eastAsia"/>
        </w:rPr>
        <w:t xml:space="preserve">e </w:t>
      </w:r>
      <w:r w:rsidR="006D0D60">
        <w:t>O</w:t>
      </w:r>
      <w:r w:rsidR="006D0D60">
        <w:rPr>
          <w:rFonts w:hint="eastAsia"/>
        </w:rPr>
        <w:t xml:space="preserve">fficers </w:t>
      </w:r>
      <w:r w:rsidR="00E30997">
        <w:rPr>
          <w:rFonts w:hint="eastAsia"/>
        </w:rPr>
        <w:t xml:space="preserve">in </w:t>
      </w:r>
      <w:r w:rsidR="006D0D60">
        <w:t>C</w:t>
      </w:r>
      <w:r w:rsidR="006D0D60">
        <w:rPr>
          <w:rFonts w:hint="eastAsia"/>
        </w:rPr>
        <w:t xml:space="preserve">harge </w:t>
      </w:r>
      <w:r w:rsidR="00E30997">
        <w:rPr>
          <w:rFonts w:hint="eastAsia"/>
        </w:rPr>
        <w:t xml:space="preserve">may do </w:t>
      </w:r>
      <w:r w:rsidR="00E30997">
        <w:t>their</w:t>
      </w:r>
      <w:r w:rsidR="00E30997">
        <w:rPr>
          <w:rFonts w:hint="eastAsia"/>
        </w:rPr>
        <w:t xml:space="preserve"> best to </w:t>
      </w:r>
      <w:r w:rsidR="00E30997">
        <w:t>coordinate</w:t>
      </w:r>
      <w:r w:rsidR="00E30997">
        <w:rPr>
          <w:rFonts w:hint="eastAsia"/>
        </w:rPr>
        <w:t xml:space="preserve"> with CCs. However, CC side should take initiative for the best coordination so that </w:t>
      </w:r>
      <w:r w:rsidR="00E30997">
        <w:t>necessary</w:t>
      </w:r>
      <w:ins w:id="171" w:author="HP" w:date="2018-01-14T15:15:00Z">
        <w:r w:rsidR="00163834">
          <w:t xml:space="preserve"> </w:t>
        </w:r>
      </w:ins>
      <w:r w:rsidR="00E30997">
        <w:t>infrastructure</w:t>
      </w:r>
      <w:r w:rsidR="00E30997">
        <w:rPr>
          <w:rFonts w:hint="eastAsia"/>
        </w:rPr>
        <w:t xml:space="preserve"> and </w:t>
      </w:r>
      <w:r w:rsidR="00E30997">
        <w:t>facilities</w:t>
      </w:r>
      <w:r w:rsidR="00E30997">
        <w:rPr>
          <w:rFonts w:hint="eastAsia"/>
        </w:rPr>
        <w:t xml:space="preserve"> are mentioned in MP in a </w:t>
      </w:r>
      <w:r w:rsidR="00E30997">
        <w:t>feasible</w:t>
      </w:r>
      <w:r w:rsidR="00E30997">
        <w:rPr>
          <w:rFonts w:hint="eastAsia"/>
        </w:rPr>
        <w:t xml:space="preserve"> manner. For </w:t>
      </w:r>
      <w:r w:rsidR="00E30997">
        <w:rPr>
          <w:rFonts w:hint="eastAsia"/>
        </w:rPr>
        <w:lastRenderedPageBreak/>
        <w:t>the better coordination, CC side should request periodic meeting</w:t>
      </w:r>
      <w:r w:rsidR="006D0D60">
        <w:t>s</w:t>
      </w:r>
      <w:r w:rsidR="00E30997">
        <w:rPr>
          <w:rFonts w:hint="eastAsia"/>
        </w:rPr>
        <w:t xml:space="preserve"> and authority to make comments </w:t>
      </w:r>
      <w:r w:rsidR="006D0D60">
        <w:t>on</w:t>
      </w:r>
      <w:ins w:id="172" w:author="HP" w:date="2018-01-14T15:15:00Z">
        <w:r w:rsidR="00163834">
          <w:t xml:space="preserve"> </w:t>
        </w:r>
      </w:ins>
      <w:r w:rsidR="00E30997">
        <w:rPr>
          <w:rFonts w:hint="eastAsia"/>
        </w:rPr>
        <w:t xml:space="preserve">the draft plans. </w:t>
      </w:r>
    </w:p>
    <w:p w:rsidR="00E30997" w:rsidRDefault="00E30997" w:rsidP="00361383">
      <w:pPr>
        <w:pStyle w:val="BodyText"/>
        <w:ind w:left="420"/>
      </w:pPr>
    </w:p>
    <w:p w:rsidR="005C4A92" w:rsidRDefault="00A43820" w:rsidP="00AA0FB7">
      <w:pPr>
        <w:pStyle w:val="Heading2"/>
        <w:rPr>
          <w:lang w:eastAsia="ja-JP"/>
        </w:rPr>
      </w:pPr>
      <w:bookmarkStart w:id="173" w:name="_Toc509154356"/>
      <w:r>
        <w:rPr>
          <w:rFonts w:hint="eastAsia"/>
          <w:lang w:eastAsia="ja-JP"/>
        </w:rPr>
        <w:t>C</w:t>
      </w:r>
      <w:r>
        <w:rPr>
          <w:lang w:eastAsia="ja-JP"/>
        </w:rPr>
        <w:t>i</w:t>
      </w:r>
      <w:r>
        <w:rPr>
          <w:rFonts w:hint="eastAsia"/>
          <w:lang w:eastAsia="ja-JP"/>
        </w:rPr>
        <w:t xml:space="preserve">ty Development </w:t>
      </w:r>
      <w:r>
        <w:rPr>
          <w:lang w:eastAsia="ja-JP"/>
        </w:rPr>
        <w:t>Coordination</w:t>
      </w:r>
      <w:ins w:id="174" w:author="HP" w:date="2018-01-14T15:15:00Z">
        <w:r w:rsidR="00163834">
          <w:rPr>
            <w:lang w:eastAsia="ja-JP"/>
          </w:rPr>
          <w:t xml:space="preserve"> </w:t>
        </w:r>
      </w:ins>
      <w:r>
        <w:rPr>
          <w:lang w:eastAsia="ja-JP"/>
        </w:rPr>
        <w:t>Committee</w:t>
      </w:r>
      <w:r>
        <w:rPr>
          <w:rFonts w:hint="eastAsia"/>
          <w:lang w:eastAsia="ja-JP"/>
        </w:rPr>
        <w:t xml:space="preserve"> (</w:t>
      </w:r>
      <w:r w:rsidR="00003077">
        <w:rPr>
          <w:rFonts w:hint="eastAsia"/>
          <w:lang w:eastAsia="ja-JP"/>
        </w:rPr>
        <w:t>CDCC</w:t>
      </w:r>
      <w:r>
        <w:rPr>
          <w:rFonts w:hint="eastAsia"/>
          <w:lang w:eastAsia="ja-JP"/>
        </w:rPr>
        <w:t>)</w:t>
      </w:r>
      <w:bookmarkEnd w:id="173"/>
    </w:p>
    <w:p w:rsidR="00AA0FB7" w:rsidRDefault="009E3F52" w:rsidP="00E30997">
      <w:pPr>
        <w:pStyle w:val="BodyText"/>
        <w:ind w:left="420"/>
      </w:pPr>
      <w:r>
        <w:rPr>
          <w:rFonts w:hint="eastAsia"/>
        </w:rPr>
        <w:t xml:space="preserve">CDCC is another </w:t>
      </w:r>
      <w:r>
        <w:t>important</w:t>
      </w:r>
      <w:r>
        <w:rPr>
          <w:rFonts w:hint="eastAsia"/>
        </w:rPr>
        <w:t xml:space="preserve"> meeting for well-</w:t>
      </w:r>
      <w:r>
        <w:t>coordinated</w:t>
      </w:r>
      <w:r>
        <w:rPr>
          <w:rFonts w:hint="eastAsia"/>
        </w:rPr>
        <w:t xml:space="preserve"> infrastructure development. CPU should always be well aware of development plans of public service agencies. </w:t>
      </w:r>
    </w:p>
    <w:p w:rsidR="009E3F52" w:rsidRDefault="009E3F52" w:rsidP="00E30997">
      <w:pPr>
        <w:pStyle w:val="BodyText"/>
        <w:ind w:left="420"/>
      </w:pPr>
      <w:r>
        <w:rPr>
          <w:rFonts w:hint="eastAsia"/>
        </w:rPr>
        <w:t>For detail, refer to G</w:t>
      </w:r>
      <w:r>
        <w:t>u</w:t>
      </w:r>
      <w:r>
        <w:rPr>
          <w:rFonts w:hint="eastAsia"/>
        </w:rPr>
        <w:t xml:space="preserve">ideline 2.1 </w:t>
      </w:r>
      <w:r>
        <w:t>“</w:t>
      </w:r>
      <w:r>
        <w:rPr>
          <w:rFonts w:hint="eastAsia"/>
        </w:rPr>
        <w:t>CDCC</w:t>
      </w:r>
      <w:r>
        <w:t>”</w:t>
      </w:r>
      <w:r>
        <w:rPr>
          <w:rFonts w:hint="eastAsia"/>
        </w:rPr>
        <w:t xml:space="preserve">. CC is expected to hold CDCC </w:t>
      </w:r>
      <w:r w:rsidR="006D0D60">
        <w:t xml:space="preserve">meeting </w:t>
      </w:r>
      <w:r>
        <w:rPr>
          <w:rFonts w:hint="eastAsia"/>
        </w:rPr>
        <w:t xml:space="preserve">every three months. </w:t>
      </w:r>
    </w:p>
    <w:p w:rsidR="000D708E" w:rsidRDefault="000D708E" w:rsidP="00AA0FB7">
      <w:pPr>
        <w:pStyle w:val="BodyText"/>
      </w:pPr>
    </w:p>
    <w:p w:rsidR="00942346" w:rsidRPr="00942346" w:rsidRDefault="00942346" w:rsidP="00942346">
      <w:pPr>
        <w:pStyle w:val="BodyText"/>
      </w:pPr>
    </w:p>
    <w:p w:rsidR="005B61EA" w:rsidRPr="005B61EA" w:rsidRDefault="005B61EA" w:rsidP="005B61EA">
      <w:pPr>
        <w:pStyle w:val="Heading1"/>
        <w:spacing w:after="240"/>
      </w:pPr>
      <w:bookmarkStart w:id="175" w:name="_Toc509154357"/>
      <w:r w:rsidRPr="005B61EA">
        <w:t>Necessary Tasks and Procedure</w:t>
      </w:r>
      <w:r w:rsidR="00D14595">
        <w:t>s</w:t>
      </w:r>
      <w:bookmarkEnd w:id="175"/>
    </w:p>
    <w:p w:rsidR="009E3F52" w:rsidRDefault="009E3F52" w:rsidP="009E3F52">
      <w:pPr>
        <w:pStyle w:val="Heading2"/>
        <w:rPr>
          <w:rFonts w:ascii="Times New Roman" w:hAnsi="Times New Roman"/>
          <w:lang w:eastAsia="ja-JP"/>
        </w:rPr>
      </w:pPr>
      <w:bookmarkStart w:id="176" w:name="_Toc509154358"/>
      <w:r w:rsidRPr="0037539D">
        <w:rPr>
          <w:rFonts w:ascii="Times New Roman" w:hAnsi="Times New Roman" w:hint="eastAsia"/>
          <w:lang w:eastAsia="ja-JP"/>
        </w:rPr>
        <w:t>Committees</w:t>
      </w:r>
      <w:r>
        <w:rPr>
          <w:rFonts w:ascii="Times New Roman" w:hAnsi="Times New Roman"/>
        </w:rPr>
        <w:t xml:space="preserve"> for </w:t>
      </w:r>
      <w:r w:rsidR="0047576C">
        <w:rPr>
          <w:rFonts w:ascii="Times New Roman" w:hAnsi="Times New Roman" w:hint="eastAsia"/>
          <w:lang w:eastAsia="ja-JP"/>
        </w:rPr>
        <w:t>N</w:t>
      </w:r>
      <w:r>
        <w:rPr>
          <w:rFonts w:ascii="Times New Roman" w:hAnsi="Times New Roman" w:hint="eastAsia"/>
          <w:lang w:eastAsia="ja-JP"/>
        </w:rPr>
        <w:t xml:space="preserve">ecessary </w:t>
      </w:r>
      <w:r>
        <w:rPr>
          <w:rFonts w:ascii="Times New Roman" w:hAnsi="Times New Roman"/>
          <w:lang w:eastAsia="ja-JP"/>
        </w:rPr>
        <w:t>Planning</w:t>
      </w:r>
      <w:r>
        <w:rPr>
          <w:rFonts w:ascii="Times New Roman" w:hAnsi="Times New Roman" w:hint="eastAsia"/>
          <w:lang w:eastAsia="ja-JP"/>
        </w:rPr>
        <w:t xml:space="preserve"> Action are</w:t>
      </w:r>
      <w:ins w:id="177" w:author="HP" w:date="2018-01-14T15:15:00Z">
        <w:r w:rsidR="00163834">
          <w:rPr>
            <w:rFonts w:ascii="Times New Roman" w:hAnsi="Times New Roman"/>
            <w:lang w:eastAsia="ja-JP"/>
          </w:rPr>
          <w:t xml:space="preserve"> </w:t>
        </w:r>
      </w:ins>
      <w:r>
        <w:rPr>
          <w:rFonts w:ascii="Times New Roman" w:hAnsi="Times New Roman" w:hint="eastAsia"/>
          <w:lang w:eastAsia="ja-JP"/>
        </w:rPr>
        <w:t>S</w:t>
      </w:r>
      <w:r w:rsidRPr="00F36128">
        <w:rPr>
          <w:rFonts w:ascii="Times New Roman" w:hAnsi="Times New Roman"/>
        </w:rPr>
        <w:t xml:space="preserve">et </w:t>
      </w:r>
      <w:r>
        <w:rPr>
          <w:rFonts w:ascii="Times New Roman" w:hAnsi="Times New Roman" w:hint="eastAsia"/>
          <w:lang w:eastAsia="ja-JP"/>
        </w:rPr>
        <w:t>U</w:t>
      </w:r>
      <w:r w:rsidRPr="00F36128">
        <w:rPr>
          <w:rFonts w:ascii="Times New Roman" w:hAnsi="Times New Roman"/>
        </w:rPr>
        <w:t>p</w:t>
      </w:r>
      <w:r>
        <w:rPr>
          <w:rFonts w:ascii="Times New Roman" w:hAnsi="Times New Roman" w:hint="eastAsia"/>
          <w:lang w:eastAsia="ja-JP"/>
        </w:rPr>
        <w:t xml:space="preserve"> and Managed</w:t>
      </w:r>
      <w:bookmarkEnd w:id="176"/>
    </w:p>
    <w:p w:rsidR="009E3F52" w:rsidRDefault="009E3F52" w:rsidP="009E3F52">
      <w:pPr>
        <w:pStyle w:val="BodyText"/>
      </w:pPr>
      <w:r>
        <w:rPr>
          <w:rFonts w:hint="eastAsia"/>
        </w:rPr>
        <w:t xml:space="preserve">CC should set up CPU, CSCC, </w:t>
      </w:r>
      <w:r w:rsidR="00F92801">
        <w:t>and CDCC</w:t>
      </w:r>
      <w:r>
        <w:rPr>
          <w:rFonts w:hint="eastAsia"/>
        </w:rPr>
        <w:t xml:space="preserve"> for </w:t>
      </w:r>
      <w:r>
        <w:t>planning</w:t>
      </w:r>
      <w:r>
        <w:rPr>
          <w:rFonts w:hint="eastAsia"/>
        </w:rPr>
        <w:t xml:space="preserve"> purpose, make </w:t>
      </w:r>
      <w:r>
        <w:t>orientation</w:t>
      </w:r>
      <w:r>
        <w:rPr>
          <w:rFonts w:hint="eastAsia"/>
        </w:rPr>
        <w:t xml:space="preserve"> and manage thes</w:t>
      </w:r>
      <w:r w:rsidR="0047576C">
        <w:rPr>
          <w:rFonts w:hint="eastAsia"/>
        </w:rPr>
        <w:t>e</w:t>
      </w:r>
      <w:r>
        <w:rPr>
          <w:rFonts w:hint="eastAsia"/>
        </w:rPr>
        <w:t xml:space="preserve">. In addition to this, NCC, GCC and ChCC should set up a </w:t>
      </w:r>
      <w:r>
        <w:t>coordination</w:t>
      </w:r>
      <w:r>
        <w:rPr>
          <w:rFonts w:hint="eastAsia"/>
        </w:rPr>
        <w:t xml:space="preserve"> meeting with RAJUK/ CDA to make </w:t>
      </w:r>
      <w:r w:rsidR="00D14595">
        <w:t>the</w:t>
      </w:r>
      <w:ins w:id="178" w:author="HP" w:date="2018-01-14T15:16:00Z">
        <w:r w:rsidR="00163834">
          <w:t xml:space="preserve"> </w:t>
        </w:r>
      </w:ins>
      <w:r>
        <w:rPr>
          <w:rFonts w:hint="eastAsia"/>
        </w:rPr>
        <w:t>MP more feasible for CC.</w:t>
      </w:r>
    </w:p>
    <w:p w:rsidR="009E3F52" w:rsidRPr="009E3F52" w:rsidRDefault="009E3F52" w:rsidP="009E3F52">
      <w:pPr>
        <w:pStyle w:val="BodyText"/>
      </w:pPr>
    </w:p>
    <w:p w:rsidR="009E3F52" w:rsidRDefault="009E3F52" w:rsidP="009E3F52">
      <w:pPr>
        <w:pStyle w:val="Heading2"/>
        <w:rPr>
          <w:rFonts w:ascii="Times New Roman" w:hAnsi="Times New Roman"/>
        </w:rPr>
      </w:pPr>
      <w:bookmarkStart w:id="179" w:name="_Toc509154359"/>
      <w:r w:rsidRPr="0037539D">
        <w:rPr>
          <w:rFonts w:ascii="Times New Roman" w:hAnsi="Times New Roman"/>
        </w:rPr>
        <w:t xml:space="preserve">Officer in </w:t>
      </w:r>
      <w:r w:rsidRPr="0037539D">
        <w:rPr>
          <w:rFonts w:ascii="Times New Roman" w:hAnsi="Times New Roman" w:hint="eastAsia"/>
          <w:lang w:eastAsia="ja-JP"/>
        </w:rPr>
        <w:t>C</w:t>
      </w:r>
      <w:r w:rsidRPr="0037539D">
        <w:rPr>
          <w:rFonts w:ascii="Times New Roman" w:hAnsi="Times New Roman"/>
        </w:rPr>
        <w:t>harge</w:t>
      </w:r>
      <w:r>
        <w:rPr>
          <w:rFonts w:ascii="Times New Roman" w:hAnsi="Times New Roman"/>
        </w:rPr>
        <w:t xml:space="preserve"> of </w:t>
      </w:r>
      <w:r>
        <w:rPr>
          <w:rFonts w:ascii="Times New Roman" w:hAnsi="Times New Roman" w:hint="eastAsia"/>
          <w:lang w:eastAsia="ja-JP"/>
        </w:rPr>
        <w:t>E</w:t>
      </w:r>
      <w:r>
        <w:rPr>
          <w:rFonts w:ascii="Times New Roman" w:hAnsi="Times New Roman"/>
        </w:rPr>
        <w:t xml:space="preserve">ach </w:t>
      </w:r>
      <w:r>
        <w:rPr>
          <w:rFonts w:ascii="Times New Roman" w:hAnsi="Times New Roman" w:hint="eastAsia"/>
          <w:lang w:eastAsia="ja-JP"/>
        </w:rPr>
        <w:t>P</w:t>
      </w:r>
      <w:r>
        <w:rPr>
          <w:rFonts w:ascii="Times New Roman" w:hAnsi="Times New Roman"/>
        </w:rPr>
        <w:t xml:space="preserve">lan is </w:t>
      </w:r>
      <w:r>
        <w:rPr>
          <w:rFonts w:ascii="Times New Roman" w:hAnsi="Times New Roman" w:hint="eastAsia"/>
          <w:lang w:eastAsia="ja-JP"/>
        </w:rPr>
        <w:t>A</w:t>
      </w:r>
      <w:r>
        <w:rPr>
          <w:rFonts w:ascii="Times New Roman" w:hAnsi="Times New Roman"/>
          <w:lang w:eastAsia="ja-JP"/>
        </w:rPr>
        <w:t>ssigned</w:t>
      </w:r>
      <w:bookmarkEnd w:id="179"/>
    </w:p>
    <w:p w:rsidR="009E3F52" w:rsidRDefault="009E3F52" w:rsidP="009E3F52">
      <w:pPr>
        <w:pStyle w:val="BodyText"/>
      </w:pPr>
      <w:r>
        <w:rPr>
          <w:rFonts w:hint="eastAsia"/>
        </w:rPr>
        <w:t xml:space="preserve">CPU is the main engine of </w:t>
      </w:r>
      <w:r>
        <w:t>planning</w:t>
      </w:r>
      <w:r>
        <w:rPr>
          <w:rFonts w:hint="eastAsia"/>
        </w:rPr>
        <w:t xml:space="preserve"> and relevant coordination. S</w:t>
      </w:r>
      <w:r>
        <w:t>i</w:t>
      </w:r>
      <w:r>
        <w:rPr>
          <w:rFonts w:hint="eastAsia"/>
        </w:rPr>
        <w:t xml:space="preserve">nce CPU should handle so </w:t>
      </w:r>
      <w:r w:rsidR="00D14595">
        <w:t>much</w:t>
      </w:r>
      <w:ins w:id="180" w:author="HP" w:date="2018-01-14T15:16:00Z">
        <w:r w:rsidR="00163834">
          <w:t xml:space="preserve"> </w:t>
        </w:r>
      </w:ins>
      <w:r>
        <w:rPr>
          <w:rFonts w:hint="eastAsia"/>
        </w:rPr>
        <w:t>information for effective coordination</w:t>
      </w:r>
      <w:r w:rsidR="005C794F">
        <w:t>.</w:t>
      </w:r>
      <w:ins w:id="181" w:author="HP" w:date="2018-01-14T15:26:00Z">
        <w:r w:rsidR="007355C2">
          <w:t xml:space="preserve"> </w:t>
        </w:r>
      </w:ins>
      <w:r w:rsidR="00D14595">
        <w:t>O</w:t>
      </w:r>
      <w:r w:rsidR="00D14595">
        <w:rPr>
          <w:rFonts w:hint="eastAsia"/>
        </w:rPr>
        <w:t xml:space="preserve">fficer </w:t>
      </w:r>
      <w:r>
        <w:rPr>
          <w:rFonts w:hint="eastAsia"/>
        </w:rPr>
        <w:t xml:space="preserve">in </w:t>
      </w:r>
      <w:r w:rsidR="00D14595">
        <w:t>C</w:t>
      </w:r>
      <w:r w:rsidR="00D14595">
        <w:rPr>
          <w:rFonts w:hint="eastAsia"/>
        </w:rPr>
        <w:t xml:space="preserve">harge </w:t>
      </w:r>
      <w:r>
        <w:rPr>
          <w:rFonts w:hint="eastAsia"/>
        </w:rPr>
        <w:t xml:space="preserve">of each plan/task should be clearly assigned. </w:t>
      </w:r>
    </w:p>
    <w:p w:rsidR="007355C2" w:rsidRDefault="007355C2" w:rsidP="007355C2">
      <w:pPr>
        <w:pStyle w:val="BodyText"/>
      </w:pPr>
    </w:p>
    <w:p w:rsidR="00076866" w:rsidRDefault="005C794F" w:rsidP="00342477">
      <w:pPr>
        <w:pStyle w:val="BodyText"/>
        <w:rPr>
          <w:ins w:id="182" w:author="HP" w:date="2018-01-14T15:46:00Z"/>
        </w:rPr>
      </w:pPr>
      <w:r>
        <w:t xml:space="preserve">Assign </w:t>
      </w:r>
      <w:r w:rsidR="000066B1" w:rsidRPr="000066B1">
        <w:t xml:space="preserve">Officer in Charge </w:t>
      </w:r>
      <w:ins w:id="183" w:author="HP" w:date="2018-01-14T15:21:00Z">
        <w:r>
          <w:t xml:space="preserve">for </w:t>
        </w:r>
      </w:ins>
      <w:del w:id="184" w:author="HP" w:date="2018-01-14T15:21:00Z">
        <w:r w:rsidR="000066B1" w:rsidRPr="000066B1" w:rsidDel="005C794F">
          <w:delText>o</w:delText>
        </w:r>
      </w:del>
      <w:del w:id="185" w:author="HP" w:date="2018-01-14T15:16:00Z">
        <w:r w:rsidR="000066B1" w:rsidRPr="000066B1" w:rsidDel="00163834">
          <w:delText xml:space="preserve">f </w:delText>
        </w:r>
      </w:del>
      <w:r w:rsidR="000066B1" w:rsidRPr="000066B1">
        <w:t>Land use Plan</w:t>
      </w:r>
      <w:ins w:id="186" w:author="HP" w:date="2018-01-14T15:21:00Z">
        <w:r>
          <w:t>, Traffic and Transport Plan, Drainage Plan and Solid Waste Management (SWM) Plan</w:t>
        </w:r>
      </w:ins>
      <w:ins w:id="187" w:author="HP" w:date="2018-01-14T15:46:00Z">
        <w:r w:rsidR="00076866">
          <w:t>.</w:t>
        </w:r>
      </w:ins>
    </w:p>
    <w:p w:rsidR="00076866" w:rsidRDefault="00076866" w:rsidP="00342477">
      <w:pPr>
        <w:pStyle w:val="BodyText"/>
        <w:rPr>
          <w:ins w:id="188" w:author="HP" w:date="2018-01-14T15:46:00Z"/>
        </w:rPr>
      </w:pPr>
    </w:p>
    <w:p w:rsidR="00BD72F6" w:rsidRDefault="00BD72F6" w:rsidP="00BD72F6">
      <w:pPr>
        <w:pStyle w:val="BodyText"/>
        <w:numPr>
          <w:ilvl w:val="0"/>
          <w:numId w:val="55"/>
        </w:numPr>
        <w:rPr>
          <w:del w:id="189" w:author="HP" w:date="2018-01-14T15:22:00Z"/>
        </w:rPr>
        <w:pPrChange w:id="190" w:author="HP" w:date="2018-01-14T15:29:00Z">
          <w:pPr>
            <w:pStyle w:val="BodyText"/>
            <w:numPr>
              <w:numId w:val="48"/>
            </w:numPr>
            <w:ind w:left="720" w:hanging="360"/>
          </w:pPr>
        </w:pPrChange>
      </w:pPr>
    </w:p>
    <w:p w:rsidR="0042484D" w:rsidRPr="0042484D" w:rsidDel="005C794F" w:rsidRDefault="000066B1" w:rsidP="0042484D">
      <w:pPr>
        <w:pStyle w:val="BodyText"/>
        <w:numPr>
          <w:ilvl w:val="0"/>
          <w:numId w:val="43"/>
        </w:numPr>
        <w:rPr>
          <w:del w:id="191" w:author="HP" w:date="2018-01-14T15:22:00Z"/>
        </w:rPr>
      </w:pPr>
      <w:del w:id="192" w:author="HP" w:date="2018-01-14T15:22:00Z">
        <w:r w:rsidRPr="000066B1" w:rsidDel="005C794F">
          <w:delText xml:space="preserve">Officer in charge of Traffic and Transportation Plan </w:delText>
        </w:r>
      </w:del>
    </w:p>
    <w:p w:rsidR="000066B1" w:rsidRPr="000066B1" w:rsidDel="005C794F" w:rsidRDefault="000066B1" w:rsidP="000066B1">
      <w:pPr>
        <w:pStyle w:val="BodyText"/>
        <w:numPr>
          <w:ilvl w:val="0"/>
          <w:numId w:val="43"/>
        </w:numPr>
        <w:rPr>
          <w:del w:id="193" w:author="HP" w:date="2018-01-14T15:22:00Z"/>
        </w:rPr>
      </w:pPr>
      <w:del w:id="194" w:author="HP" w:date="2018-01-14T15:22:00Z">
        <w:r w:rsidRPr="000066B1" w:rsidDel="005C794F">
          <w:rPr>
            <w:color w:val="FF0000"/>
          </w:rPr>
          <w:delText>Officer</w:delText>
        </w:r>
        <w:r w:rsidRPr="000066B1" w:rsidDel="005C794F">
          <w:delText xml:space="preserve"> in Charge of Drainage Plan</w:delText>
        </w:r>
      </w:del>
    </w:p>
    <w:p w:rsidR="000066B1" w:rsidDel="005C794F" w:rsidRDefault="000066B1" w:rsidP="000066B1">
      <w:pPr>
        <w:pStyle w:val="BodyText"/>
        <w:numPr>
          <w:ilvl w:val="0"/>
          <w:numId w:val="43"/>
        </w:numPr>
        <w:rPr>
          <w:del w:id="195" w:author="HP" w:date="2018-01-14T15:22:00Z"/>
        </w:rPr>
      </w:pPr>
      <w:del w:id="196" w:author="HP" w:date="2018-01-14T15:22:00Z">
        <w:r w:rsidRPr="000066B1" w:rsidDel="005C794F">
          <w:delText>Officer in Charge of SWM plan.</w:delText>
        </w:r>
      </w:del>
    </w:p>
    <w:p w:rsidR="009E3F52" w:rsidRDefault="009E3F52" w:rsidP="00342477">
      <w:pPr>
        <w:pStyle w:val="BodyText"/>
      </w:pPr>
      <w:del w:id="197" w:author="HP" w:date="2018-01-14T15:27:00Z">
        <w:r w:rsidRPr="0042484D" w:rsidDel="00342477">
          <w:rPr>
            <w:rFonts w:hint="eastAsia"/>
          </w:rPr>
          <w:delText xml:space="preserve">Each </w:delText>
        </w:r>
      </w:del>
      <w:del w:id="198" w:author="HP" w:date="2018-01-14T15:47:00Z">
        <w:r w:rsidRPr="0042484D" w:rsidDel="00076866">
          <w:rPr>
            <w:rFonts w:hint="eastAsia"/>
          </w:rPr>
          <w:delText>o</w:delText>
        </w:r>
      </w:del>
      <w:ins w:id="199" w:author="HP" w:date="2018-01-14T15:47:00Z">
        <w:r w:rsidR="00076866">
          <w:t>O</w:t>
        </w:r>
      </w:ins>
      <w:r w:rsidRPr="0042484D">
        <w:rPr>
          <w:rFonts w:hint="eastAsia"/>
        </w:rPr>
        <w:t>ffice</w:t>
      </w:r>
      <w:ins w:id="200" w:author="HP" w:date="2018-01-14T15:47:00Z">
        <w:r w:rsidR="00076866">
          <w:t xml:space="preserve">r of each </w:t>
        </w:r>
      </w:ins>
      <w:ins w:id="201" w:author="HP" w:date="2018-01-14T15:48:00Z">
        <w:r w:rsidR="00076866">
          <w:t>p</w:t>
        </w:r>
      </w:ins>
      <w:ins w:id="202" w:author="HP" w:date="2018-01-14T15:47:00Z">
        <w:r w:rsidR="00076866">
          <w:t>lan</w:t>
        </w:r>
      </w:ins>
      <w:r w:rsidRPr="0042484D">
        <w:rPr>
          <w:rFonts w:hint="eastAsia"/>
        </w:rPr>
        <w:t xml:space="preserve"> shall make precise record</w:t>
      </w:r>
      <w:r>
        <w:rPr>
          <w:rFonts w:hint="eastAsia"/>
        </w:rPr>
        <w:t xml:space="preserve"> of meeting</w:t>
      </w:r>
      <w:r w:rsidR="00D14595">
        <w:t>s</w:t>
      </w:r>
      <w:r>
        <w:rPr>
          <w:rFonts w:hint="eastAsia"/>
        </w:rPr>
        <w:t xml:space="preserve"> and </w:t>
      </w:r>
      <w:r>
        <w:t>negotiation</w:t>
      </w:r>
      <w:r w:rsidR="00D14595">
        <w:t>s</w:t>
      </w:r>
      <w:r>
        <w:rPr>
          <w:rFonts w:hint="eastAsia"/>
        </w:rPr>
        <w:t xml:space="preserve"> with the concerned organization</w:t>
      </w:r>
      <w:r w:rsidR="00D14595">
        <w:t>s</w:t>
      </w:r>
      <w:r>
        <w:rPr>
          <w:rFonts w:hint="eastAsia"/>
        </w:rPr>
        <w:t xml:space="preserve">, and produce </w:t>
      </w:r>
      <w:del w:id="203" w:author="HP" w:date="2018-01-14T15:48:00Z">
        <w:r w:rsidR="00D14595" w:rsidDel="00076866">
          <w:delText xml:space="preserve">the </w:delText>
        </w:r>
      </w:del>
      <w:r w:rsidR="00D14595">
        <w:t xml:space="preserve">records </w:t>
      </w:r>
      <w:r>
        <w:rPr>
          <w:rFonts w:hint="eastAsia"/>
        </w:rPr>
        <w:t xml:space="preserve">at the occasion of </w:t>
      </w:r>
      <w:r>
        <w:t>performance</w:t>
      </w:r>
      <w:r>
        <w:rPr>
          <w:rFonts w:hint="eastAsia"/>
        </w:rPr>
        <w:t xml:space="preserve"> review. </w:t>
      </w:r>
    </w:p>
    <w:p w:rsidR="009E3F52" w:rsidRPr="009E3F52" w:rsidRDefault="009E3F52" w:rsidP="009E3F52">
      <w:pPr>
        <w:pStyle w:val="BodyText"/>
      </w:pPr>
    </w:p>
    <w:p w:rsidR="009E3F52" w:rsidRDefault="009E3F52" w:rsidP="009E3F52">
      <w:pPr>
        <w:pStyle w:val="Heading2"/>
        <w:rPr>
          <w:rFonts w:ascii="Times New Roman" w:hAnsi="Times New Roman"/>
          <w:lang w:eastAsia="ja-JP"/>
        </w:rPr>
      </w:pPr>
      <w:bookmarkStart w:id="204" w:name="_Toc509154360"/>
      <w:r w:rsidRPr="009E3F52">
        <w:rPr>
          <w:rFonts w:ascii="Times New Roman" w:hAnsi="Times New Roman"/>
        </w:rPr>
        <w:t>Master plan including drainage plan, traffic &amp; transportation plan, land use plan</w:t>
      </w:r>
      <w:r w:rsidR="009D2AE6">
        <w:rPr>
          <w:rFonts w:ascii="Times New Roman" w:hAnsi="Times New Roman" w:hint="eastAsia"/>
          <w:lang w:eastAsia="ja-JP"/>
        </w:rPr>
        <w:t xml:space="preserve"> as well as Action Area Plan</w:t>
      </w:r>
      <w:ins w:id="205" w:author="HP" w:date="2018-01-14T15:17:00Z">
        <w:r w:rsidR="00A23EC0">
          <w:rPr>
            <w:rFonts w:ascii="Times New Roman" w:hAnsi="Times New Roman"/>
            <w:lang w:eastAsia="ja-JP"/>
          </w:rPr>
          <w:t xml:space="preserve"> </w:t>
        </w:r>
      </w:ins>
      <w:r w:rsidRPr="0037539D">
        <w:rPr>
          <w:rFonts w:ascii="Times New Roman" w:hAnsi="Times New Roman"/>
        </w:rPr>
        <w:t xml:space="preserve">are </w:t>
      </w:r>
      <w:r w:rsidR="009D2AE6" w:rsidRPr="0037539D">
        <w:rPr>
          <w:rFonts w:ascii="Times New Roman" w:hAnsi="Times New Roman" w:hint="eastAsia"/>
          <w:lang w:eastAsia="ja-JP"/>
        </w:rPr>
        <w:t xml:space="preserve">being </w:t>
      </w:r>
      <w:r w:rsidRPr="0037539D">
        <w:rPr>
          <w:rFonts w:ascii="Times New Roman" w:hAnsi="Times New Roman"/>
        </w:rPr>
        <w:t>prepared/updated</w:t>
      </w:r>
      <w:bookmarkEnd w:id="204"/>
    </w:p>
    <w:p w:rsidR="00FA4837" w:rsidRDefault="00FA4837" w:rsidP="00FA4837">
      <w:pPr>
        <w:pStyle w:val="BodyText"/>
      </w:pPr>
    </w:p>
    <w:p w:rsidR="00FA4837" w:rsidRDefault="00FA4837" w:rsidP="00FA4837">
      <w:pPr>
        <w:pStyle w:val="BodyText"/>
      </w:pPr>
      <w:r>
        <w:rPr>
          <w:rFonts w:hint="eastAsia"/>
        </w:rPr>
        <w:t xml:space="preserve">Preparation stages of MP and relevant plans are </w:t>
      </w:r>
      <w:r>
        <w:t>different</w:t>
      </w:r>
      <w:r>
        <w:rPr>
          <w:rFonts w:hint="eastAsia"/>
        </w:rPr>
        <w:t xml:space="preserve"> among the </w:t>
      </w:r>
      <w:r w:rsidR="00D14595">
        <w:t xml:space="preserve">five </w:t>
      </w:r>
      <w:r w:rsidR="00D14595">
        <w:rPr>
          <w:rFonts w:hint="eastAsia"/>
        </w:rPr>
        <w:t>CCs</w:t>
      </w:r>
      <w:r>
        <w:rPr>
          <w:rFonts w:hint="eastAsia"/>
        </w:rPr>
        <w:t xml:space="preserve">. Each CC should take active initiative in cooperation with </w:t>
      </w:r>
      <w:r>
        <w:t>planning</w:t>
      </w:r>
      <w:r>
        <w:rPr>
          <w:rFonts w:hint="eastAsia"/>
        </w:rPr>
        <w:t xml:space="preserve"> authority, and keep record of what was discussed and agreed. </w:t>
      </w:r>
      <w:r w:rsidR="0047576C">
        <w:rPr>
          <w:rFonts w:hint="eastAsia"/>
        </w:rPr>
        <w:t>T</w:t>
      </w:r>
      <w:r w:rsidR="0047576C">
        <w:t>h</w:t>
      </w:r>
      <w:r w:rsidR="0047576C">
        <w:rPr>
          <w:rFonts w:hint="eastAsia"/>
        </w:rPr>
        <w:t xml:space="preserve">is record shall be importance </w:t>
      </w:r>
      <w:r w:rsidR="0047576C">
        <w:t>evidence</w:t>
      </w:r>
      <w:ins w:id="206" w:author="HP" w:date="2018-01-14T15:17:00Z">
        <w:r w:rsidR="00671EDC">
          <w:t xml:space="preserve"> </w:t>
        </w:r>
      </w:ins>
      <w:r w:rsidR="0047576C">
        <w:t>for</w:t>
      </w:r>
      <w:ins w:id="207" w:author="HP" w:date="2018-01-14T15:17:00Z">
        <w:r w:rsidR="00671EDC">
          <w:t xml:space="preserve"> </w:t>
        </w:r>
      </w:ins>
      <w:r w:rsidR="0047576C">
        <w:t>the</w:t>
      </w:r>
      <w:r w:rsidR="0047576C">
        <w:rPr>
          <w:rFonts w:hint="eastAsia"/>
        </w:rPr>
        <w:t xml:space="preserve"> performance review.</w:t>
      </w:r>
    </w:p>
    <w:p w:rsidR="00FA4837" w:rsidRPr="00FA4837" w:rsidRDefault="00FA4837" w:rsidP="00FA4837">
      <w:pPr>
        <w:pStyle w:val="BodyText"/>
      </w:pPr>
    </w:p>
    <w:p w:rsidR="009D2AE6" w:rsidRDefault="009D2AE6" w:rsidP="009D2AE6">
      <w:pPr>
        <w:pStyle w:val="BodyText"/>
        <w:numPr>
          <w:ilvl w:val="0"/>
          <w:numId w:val="44"/>
        </w:numPr>
      </w:pPr>
      <w:r>
        <w:rPr>
          <w:rFonts w:hint="eastAsia"/>
        </w:rPr>
        <w:t>COCC and RpCC</w:t>
      </w:r>
    </w:p>
    <w:p w:rsidR="009D2AE6" w:rsidRDefault="00F7793E" w:rsidP="00F7793E">
      <w:pPr>
        <w:pStyle w:val="BodyText"/>
        <w:numPr>
          <w:ilvl w:val="0"/>
          <w:numId w:val="39"/>
        </w:numPr>
      </w:pPr>
      <w:r>
        <w:rPr>
          <w:rFonts w:hint="eastAsia"/>
        </w:rPr>
        <w:t>Draft m</w:t>
      </w:r>
      <w:r w:rsidR="009E3F52">
        <w:rPr>
          <w:rFonts w:hint="eastAsia"/>
        </w:rPr>
        <w:t>aster plan of CoCC and RpCC</w:t>
      </w:r>
      <w:ins w:id="208" w:author="HP" w:date="2018-01-14T15:18:00Z">
        <w:r w:rsidR="00671EDC">
          <w:t xml:space="preserve"> </w:t>
        </w:r>
      </w:ins>
      <w:r w:rsidR="00D14595">
        <w:rPr>
          <w:rFonts w:hint="eastAsia"/>
        </w:rPr>
        <w:t>ha</w:t>
      </w:r>
      <w:r w:rsidR="00D14595">
        <w:t>s</w:t>
      </w:r>
      <w:ins w:id="209" w:author="HP" w:date="2018-01-14T15:18:00Z">
        <w:r w:rsidR="00671EDC">
          <w:t xml:space="preserve"> </w:t>
        </w:r>
      </w:ins>
      <w:r w:rsidR="009D2AE6">
        <w:rPr>
          <w:rFonts w:hint="eastAsia"/>
        </w:rPr>
        <w:t>been prepared and proposed</w:t>
      </w:r>
      <w:r>
        <w:rPr>
          <w:rFonts w:hint="eastAsia"/>
        </w:rPr>
        <w:t xml:space="preserve"> by consultant team</w:t>
      </w:r>
      <w:r w:rsidR="009D2AE6">
        <w:rPr>
          <w:rFonts w:hint="eastAsia"/>
        </w:rPr>
        <w:t xml:space="preserve">, therefore, CPU </w:t>
      </w:r>
      <w:r w:rsidR="009D2AE6">
        <w:t>should</w:t>
      </w:r>
      <w:ins w:id="210" w:author="HP" w:date="2018-01-14T15:18:00Z">
        <w:r w:rsidR="00671EDC">
          <w:t xml:space="preserve"> </w:t>
        </w:r>
      </w:ins>
      <w:r>
        <w:rPr>
          <w:rFonts w:hint="eastAsia"/>
        </w:rPr>
        <w:t xml:space="preserve">make effort to finalize </w:t>
      </w:r>
      <w:r w:rsidR="00D14595">
        <w:t>the draft MP</w:t>
      </w:r>
      <w:ins w:id="211" w:author="HP" w:date="2018-01-14T15:18:00Z">
        <w:r w:rsidR="00671EDC">
          <w:t xml:space="preserve"> </w:t>
        </w:r>
      </w:ins>
      <w:r>
        <w:rPr>
          <w:rFonts w:hint="eastAsia"/>
        </w:rPr>
        <w:t xml:space="preserve">and </w:t>
      </w:r>
      <w:r w:rsidR="00D14595">
        <w:t xml:space="preserve">have it </w:t>
      </w:r>
      <w:r>
        <w:rPr>
          <w:rFonts w:hint="eastAsia"/>
        </w:rPr>
        <w:t xml:space="preserve">approved by relevant authorities. </w:t>
      </w:r>
    </w:p>
    <w:p w:rsidR="009D2AE6" w:rsidRDefault="009D2AE6" w:rsidP="009E3F52">
      <w:pPr>
        <w:pStyle w:val="BodyText"/>
      </w:pPr>
    </w:p>
    <w:p w:rsidR="00B205A5" w:rsidRDefault="00F7793E" w:rsidP="0047576C">
      <w:pPr>
        <w:pStyle w:val="BodyText"/>
        <w:numPr>
          <w:ilvl w:val="0"/>
          <w:numId w:val="39"/>
        </w:numPr>
      </w:pPr>
      <w:r>
        <w:rPr>
          <w:rFonts w:hint="eastAsia"/>
        </w:rPr>
        <w:t>MP include</w:t>
      </w:r>
      <w:r w:rsidR="00D14595">
        <w:t>s</w:t>
      </w:r>
      <w:ins w:id="212" w:author="HP" w:date="2018-01-14T15:48:00Z">
        <w:r w:rsidR="008B3399">
          <w:t xml:space="preserve"> </w:t>
        </w:r>
      </w:ins>
      <w:r w:rsidR="009E3F52">
        <w:rPr>
          <w:rFonts w:hint="eastAsia"/>
        </w:rPr>
        <w:t xml:space="preserve">DAP for </w:t>
      </w:r>
      <w:r w:rsidR="009E3F52">
        <w:t>implementation</w:t>
      </w:r>
      <w:r w:rsidR="009E3F52">
        <w:rPr>
          <w:rFonts w:hint="eastAsia"/>
        </w:rPr>
        <w:t xml:space="preserve"> in the first 5 year</w:t>
      </w:r>
      <w:r w:rsidR="00D14595">
        <w:t>s</w:t>
      </w:r>
      <w:r w:rsidR="009E3F52">
        <w:rPr>
          <w:rFonts w:hint="eastAsia"/>
        </w:rPr>
        <w:t xml:space="preserve"> (2014/15-2019/20). CPU should carefully examine these and prepared Infrastructure Development Plan (IDPCC) for </w:t>
      </w:r>
      <w:r w:rsidR="009E3F52">
        <w:t>implementation</w:t>
      </w:r>
      <w:r w:rsidR="009E3F52">
        <w:rPr>
          <w:rFonts w:hint="eastAsia"/>
        </w:rPr>
        <w:t xml:space="preserve">. If CPU finds any problem of the DAP, CPU should make amended plan on the occasion of the second DAP which will be </w:t>
      </w:r>
      <w:r w:rsidR="009E3F52">
        <w:t>prepared</w:t>
      </w:r>
      <w:r w:rsidR="009E3F52">
        <w:rPr>
          <w:rFonts w:hint="eastAsia"/>
        </w:rPr>
        <w:t xml:space="preserve"> in 2019/20.</w:t>
      </w:r>
    </w:p>
    <w:p w:rsidR="00B205A5" w:rsidRDefault="00B205A5" w:rsidP="00B205A5">
      <w:pPr>
        <w:pStyle w:val="BodyText"/>
        <w:ind w:left="420"/>
      </w:pPr>
    </w:p>
    <w:p w:rsidR="00B205A5" w:rsidRDefault="00B205A5" w:rsidP="00F7793E">
      <w:pPr>
        <w:pStyle w:val="BodyText"/>
        <w:numPr>
          <w:ilvl w:val="0"/>
          <w:numId w:val="44"/>
        </w:numPr>
      </w:pPr>
      <w:r>
        <w:rPr>
          <w:rFonts w:hint="eastAsia"/>
        </w:rPr>
        <w:lastRenderedPageBreak/>
        <w:t xml:space="preserve">NCC and </w:t>
      </w:r>
      <w:r w:rsidR="00F7793E">
        <w:rPr>
          <w:rFonts w:hint="eastAsia"/>
        </w:rPr>
        <w:t xml:space="preserve">GCC </w:t>
      </w:r>
    </w:p>
    <w:p w:rsidR="00B205A5" w:rsidRDefault="00B205A5" w:rsidP="00B205A5">
      <w:pPr>
        <w:pStyle w:val="BodyText"/>
      </w:pPr>
      <w:r>
        <w:rPr>
          <w:rFonts w:hint="eastAsia"/>
        </w:rPr>
        <w:t xml:space="preserve">Detailed Area Plan (DAP) of greater Dhaka Master Plan, including NCC and GCC in its </w:t>
      </w:r>
      <w:r>
        <w:t>planning</w:t>
      </w:r>
      <w:r>
        <w:rPr>
          <w:rFonts w:hint="eastAsia"/>
        </w:rPr>
        <w:t xml:space="preserve"> area, is under preparation in 2014/15. NCC and GCC should make effective cooperation with RAJUK and its assigned </w:t>
      </w:r>
      <w:r>
        <w:t>consultants</w:t>
      </w:r>
      <w:r>
        <w:rPr>
          <w:rFonts w:hint="eastAsia"/>
        </w:rPr>
        <w:t xml:space="preserve"> to </w:t>
      </w:r>
      <w:ins w:id="213" w:author="Zamal" w:date="2017-10-08T15:13:00Z">
        <w:r w:rsidR="00BD72F6" w:rsidRPr="00BD72F6">
          <w:rPr>
            <w:rPrChange w:id="214" w:author="Zamal" w:date="2017-10-08T15:13:00Z">
              <w:rPr>
                <w:color w:val="0000FF"/>
                <w:highlight w:val="red"/>
                <w:u w:val="single"/>
              </w:rPr>
            </w:rPrChange>
          </w:rPr>
          <w:t>formulate</w:t>
        </w:r>
      </w:ins>
      <w:r>
        <w:rPr>
          <w:rFonts w:hint="eastAsia"/>
        </w:rPr>
        <w:t xml:space="preserve"> realistic DAP. </w:t>
      </w:r>
    </w:p>
    <w:p w:rsidR="00B205A5" w:rsidRDefault="00B205A5" w:rsidP="00B205A5">
      <w:pPr>
        <w:pStyle w:val="BodyText"/>
      </w:pPr>
      <w:r>
        <w:rPr>
          <w:rFonts w:hint="eastAsia"/>
        </w:rPr>
        <w:t xml:space="preserve">Also Action Area Plan is prepared with support of LGED in 2014/15. </w:t>
      </w:r>
      <w:r w:rsidR="00FA4837">
        <w:rPr>
          <w:rFonts w:hint="eastAsia"/>
        </w:rPr>
        <w:t xml:space="preserve"> CCs should actively participate </w:t>
      </w:r>
      <w:r w:rsidR="00D14595">
        <w:t xml:space="preserve">in </w:t>
      </w:r>
      <w:r w:rsidR="00FA4837">
        <w:rPr>
          <w:rFonts w:hint="eastAsia"/>
        </w:rPr>
        <w:t xml:space="preserve">this elaboration. </w:t>
      </w:r>
    </w:p>
    <w:p w:rsidR="00B205A5" w:rsidRDefault="00B205A5" w:rsidP="00B205A5">
      <w:pPr>
        <w:pStyle w:val="BodyText"/>
      </w:pPr>
    </w:p>
    <w:p w:rsidR="009E3F52" w:rsidRPr="00D913D2" w:rsidRDefault="00BD72F6" w:rsidP="00FA4837">
      <w:pPr>
        <w:pStyle w:val="BodyText"/>
        <w:numPr>
          <w:ilvl w:val="0"/>
          <w:numId w:val="44"/>
        </w:numPr>
        <w:rPr>
          <w:rPrChange w:id="215" w:author="HP" w:date="2018-01-14T15:56:00Z">
            <w:rPr>
              <w:highlight w:val="yellow"/>
            </w:rPr>
          </w:rPrChange>
        </w:rPr>
      </w:pPr>
      <w:r w:rsidRPr="00BD72F6">
        <w:rPr>
          <w:rPrChange w:id="216" w:author="HP" w:date="2018-01-14T15:56:00Z">
            <w:rPr>
              <w:color w:val="0000FF"/>
              <w:highlight w:val="yellow"/>
              <w:u w:val="single"/>
            </w:rPr>
          </w:rPrChange>
        </w:rPr>
        <w:t>ChCC</w:t>
      </w:r>
    </w:p>
    <w:p w:rsidR="009E3F52" w:rsidRDefault="00FA4837" w:rsidP="009E3F52">
      <w:pPr>
        <w:pStyle w:val="BodyText"/>
      </w:pPr>
      <w:del w:id="217" w:author="Zamal" w:date="2017-10-08T15:11:00Z">
        <w:r w:rsidRPr="0041716C" w:rsidDel="0042484D">
          <w:rPr>
            <w:rFonts w:hint="eastAsia"/>
            <w:highlight w:val="yellow"/>
          </w:rPr>
          <w:delText xml:space="preserve">CDA </w:delText>
        </w:r>
        <w:r w:rsidRPr="0041716C" w:rsidDel="0042484D">
          <w:rPr>
            <w:highlight w:val="yellow"/>
          </w:rPr>
          <w:delText>started</w:delText>
        </w:r>
        <w:r w:rsidRPr="0041716C" w:rsidDel="0042484D">
          <w:rPr>
            <w:rFonts w:hint="eastAsia"/>
            <w:highlight w:val="yellow"/>
          </w:rPr>
          <w:delText xml:space="preserve"> MP preparation </w:delText>
        </w:r>
        <w:r w:rsidRPr="003C7C67" w:rsidDel="0042484D">
          <w:rPr>
            <w:rFonts w:hint="eastAsia"/>
            <w:highlight w:val="yellow"/>
          </w:rPr>
          <w:delText xml:space="preserve">of ChCC area in 2014/15.  Considering the </w:delText>
        </w:r>
        <w:r w:rsidRPr="003C7C67" w:rsidDel="0042484D">
          <w:rPr>
            <w:highlight w:val="yellow"/>
          </w:rPr>
          <w:delText>regrettable</w:delText>
        </w:r>
        <w:r w:rsidRPr="003C7C67" w:rsidDel="0042484D">
          <w:rPr>
            <w:rFonts w:hint="eastAsia"/>
            <w:highlight w:val="yellow"/>
          </w:rPr>
          <w:delText xml:space="preserve"> result of the last MP, ChCC should </w:delText>
        </w:r>
        <w:r w:rsidRPr="003C7C67" w:rsidDel="0042484D">
          <w:rPr>
            <w:highlight w:val="yellow"/>
          </w:rPr>
          <w:delText>commit</w:delText>
        </w:r>
        <w:r w:rsidRPr="003C7C67" w:rsidDel="0042484D">
          <w:rPr>
            <w:rFonts w:hint="eastAsia"/>
            <w:highlight w:val="yellow"/>
          </w:rPr>
          <w:delText xml:space="preserve"> actively in this planning</w:delText>
        </w:r>
        <w:r w:rsidR="00BD72F6" w:rsidRPr="00BD72F6">
          <w:rPr>
            <w:rPrChange w:id="218" w:author="Zamal" w:date="2017-10-08T15:11:00Z">
              <w:rPr>
                <w:color w:val="0000FF"/>
                <w:highlight w:val="yellow"/>
                <w:u w:val="single"/>
              </w:rPr>
            </w:rPrChange>
          </w:rPr>
          <w:delText>.</w:delText>
        </w:r>
      </w:del>
      <w:ins w:id="219" w:author="Zamal" w:date="2017-10-08T15:11:00Z">
        <w:r w:rsidR="00BD72F6" w:rsidRPr="00BD72F6">
          <w:rPr>
            <w:sz w:val="24"/>
            <w:szCs w:val="24"/>
            <w:rPrChange w:id="220" w:author="Zamal" w:date="2017-10-08T15:11:00Z">
              <w:rPr>
                <w:color w:val="0000FF"/>
                <w:sz w:val="24"/>
                <w:szCs w:val="24"/>
                <w:highlight w:val="green"/>
                <w:u w:val="single"/>
              </w:rPr>
            </w:rPrChange>
          </w:rPr>
          <w:t>New Master Plan is yet to be initiated in CDA in spite of expiry of the previous one</w:t>
        </w:r>
        <w:r w:rsidR="0042484D" w:rsidRPr="0042484D">
          <w:rPr>
            <w:sz w:val="24"/>
            <w:szCs w:val="24"/>
          </w:rPr>
          <w:t>.</w:t>
        </w:r>
      </w:ins>
    </w:p>
    <w:p w:rsidR="009E3F52" w:rsidRDefault="009E3F52" w:rsidP="009E3F52">
      <w:pPr>
        <w:pStyle w:val="BodyText"/>
      </w:pPr>
    </w:p>
    <w:p w:rsidR="009E3F52" w:rsidRDefault="00A41AD2" w:rsidP="00A41AD2">
      <w:pPr>
        <w:pStyle w:val="Heading2"/>
        <w:rPr>
          <w:lang w:eastAsia="ja-JP"/>
        </w:rPr>
      </w:pPr>
      <w:bookmarkStart w:id="221" w:name="_Toc509154361"/>
      <w:r>
        <w:rPr>
          <w:rFonts w:hint="eastAsia"/>
          <w:lang w:eastAsia="ja-JP"/>
        </w:rPr>
        <w:t>Public C</w:t>
      </w:r>
      <w:r>
        <w:rPr>
          <w:lang w:eastAsia="ja-JP"/>
        </w:rPr>
        <w:t>o</w:t>
      </w:r>
      <w:r>
        <w:rPr>
          <w:rFonts w:hint="eastAsia"/>
          <w:lang w:eastAsia="ja-JP"/>
        </w:rPr>
        <w:t>mmunication</w:t>
      </w:r>
      <w:bookmarkEnd w:id="221"/>
    </w:p>
    <w:p w:rsidR="00A41AD2" w:rsidRDefault="00A41AD2" w:rsidP="00A41AD2">
      <w:pPr>
        <w:pStyle w:val="BodyText"/>
        <w:rPr>
          <w:ins w:id="222" w:author="HP" w:date="2018-01-14T15:49:00Z"/>
        </w:rPr>
      </w:pPr>
      <w:r>
        <w:rPr>
          <w:rFonts w:hint="eastAsia"/>
        </w:rPr>
        <w:t xml:space="preserve">Urban </w:t>
      </w:r>
      <w:r>
        <w:t>planning</w:t>
      </w:r>
      <w:r>
        <w:rPr>
          <w:rFonts w:hint="eastAsia"/>
        </w:rPr>
        <w:t xml:space="preserve"> is very important to </w:t>
      </w:r>
      <w:r w:rsidR="006635F8">
        <w:t>determine</w:t>
      </w:r>
      <w:r w:rsidR="006635F8">
        <w:rPr>
          <w:rFonts w:hint="eastAsia"/>
        </w:rPr>
        <w:t xml:space="preserve"> the future of citizen life. T</w:t>
      </w:r>
      <w:r w:rsidR="006635F8">
        <w:t>h</w:t>
      </w:r>
      <w:r w:rsidR="006635F8">
        <w:rPr>
          <w:rFonts w:hint="eastAsia"/>
        </w:rPr>
        <w:t xml:space="preserve">us </w:t>
      </w:r>
      <w:r w:rsidR="006635F8">
        <w:t>consensus of the stakeholders is</w:t>
      </w:r>
      <w:ins w:id="223" w:author="HP" w:date="2018-01-14T15:49:00Z">
        <w:r w:rsidR="008B3399">
          <w:t xml:space="preserve"> </w:t>
        </w:r>
      </w:ins>
      <w:r w:rsidR="006635F8">
        <w:t>inevitable</w:t>
      </w:r>
      <w:r w:rsidR="006635F8">
        <w:rPr>
          <w:rFonts w:hint="eastAsia"/>
        </w:rPr>
        <w:t xml:space="preserve"> for effective improvement of public services.  T</w:t>
      </w:r>
      <w:r w:rsidR="006635F8">
        <w:t>h</w:t>
      </w:r>
      <w:r w:rsidR="006635F8">
        <w:rPr>
          <w:rFonts w:hint="eastAsia"/>
        </w:rPr>
        <w:t xml:space="preserve">e Master </w:t>
      </w:r>
      <w:r w:rsidR="00D14595">
        <w:t>P</w:t>
      </w:r>
      <w:r w:rsidR="00D14595">
        <w:rPr>
          <w:rFonts w:hint="eastAsia"/>
        </w:rPr>
        <w:t xml:space="preserve">lan </w:t>
      </w:r>
      <w:r w:rsidR="006635F8">
        <w:rPr>
          <w:rFonts w:hint="eastAsia"/>
        </w:rPr>
        <w:t>and other development plan</w:t>
      </w:r>
      <w:r w:rsidR="00D14595">
        <w:t>s</w:t>
      </w:r>
      <w:r w:rsidR="006635F8">
        <w:rPr>
          <w:rFonts w:hint="eastAsia"/>
        </w:rPr>
        <w:t xml:space="preserve"> should be </w:t>
      </w:r>
      <w:r w:rsidR="006635F8">
        <w:t>accessible</w:t>
      </w:r>
      <w:ins w:id="224" w:author="HP" w:date="2018-01-14T15:49:00Z">
        <w:r w:rsidR="008B3399">
          <w:t xml:space="preserve"> </w:t>
        </w:r>
      </w:ins>
      <w:r w:rsidR="00D14595">
        <w:t>to</w:t>
      </w:r>
      <w:ins w:id="225" w:author="HP" w:date="2018-01-14T15:49:00Z">
        <w:r w:rsidR="008B3399">
          <w:t xml:space="preserve"> </w:t>
        </w:r>
      </w:ins>
      <w:r w:rsidR="006635F8">
        <w:rPr>
          <w:rFonts w:hint="eastAsia"/>
        </w:rPr>
        <w:t xml:space="preserve">the people. CPU should open planning information to the public </w:t>
      </w:r>
      <w:r w:rsidR="00D14595">
        <w:t xml:space="preserve">in </w:t>
      </w:r>
      <w:r w:rsidR="006635F8">
        <w:rPr>
          <w:rFonts w:hint="eastAsia"/>
        </w:rPr>
        <w:t>at least one of the following ways;</w:t>
      </w:r>
    </w:p>
    <w:p w:rsidR="00083BB0" w:rsidRDefault="00083BB0" w:rsidP="00A41AD2">
      <w:pPr>
        <w:pStyle w:val="BodyText"/>
      </w:pPr>
    </w:p>
    <w:p w:rsidR="0028467C" w:rsidRDefault="0028467C" w:rsidP="006635F8">
      <w:pPr>
        <w:pStyle w:val="BodyText"/>
        <w:numPr>
          <w:ilvl w:val="0"/>
          <w:numId w:val="46"/>
        </w:numPr>
        <w:ind w:left="333" w:hanging="222"/>
      </w:pPr>
      <w:r>
        <w:rPr>
          <w:rFonts w:hint="eastAsia"/>
        </w:rPr>
        <w:t xml:space="preserve">Put planning </w:t>
      </w:r>
      <w:r>
        <w:t>document</w:t>
      </w:r>
      <w:r>
        <w:rPr>
          <w:rFonts w:hint="eastAsia"/>
        </w:rPr>
        <w:t xml:space="preserve"> and maps in one </w:t>
      </w:r>
      <w:r>
        <w:t>place</w:t>
      </w:r>
      <w:r>
        <w:rPr>
          <w:rFonts w:hint="eastAsia"/>
        </w:rPr>
        <w:t xml:space="preserve"> of the CC building for the people</w:t>
      </w:r>
      <w:r>
        <w:t>’</w:t>
      </w:r>
      <w:r>
        <w:rPr>
          <w:rFonts w:hint="eastAsia"/>
        </w:rPr>
        <w:t>s reference</w:t>
      </w:r>
    </w:p>
    <w:p w:rsidR="006635F8" w:rsidRDefault="0028467C" w:rsidP="006635F8">
      <w:pPr>
        <w:pStyle w:val="BodyText"/>
        <w:numPr>
          <w:ilvl w:val="0"/>
          <w:numId w:val="46"/>
        </w:numPr>
        <w:ind w:left="333" w:hanging="222"/>
      </w:pPr>
      <w:r>
        <w:rPr>
          <w:rFonts w:hint="eastAsia"/>
        </w:rPr>
        <w:t xml:space="preserve">Make summery of MP and other plans and deliver them for free or with some charge </w:t>
      </w:r>
    </w:p>
    <w:p w:rsidR="0028467C" w:rsidRPr="00A41AD2" w:rsidRDefault="0028467C" w:rsidP="006635F8">
      <w:pPr>
        <w:pStyle w:val="BodyText"/>
        <w:numPr>
          <w:ilvl w:val="0"/>
          <w:numId w:val="46"/>
        </w:numPr>
        <w:ind w:left="333" w:hanging="222"/>
      </w:pPr>
      <w:r>
        <w:rPr>
          <w:rFonts w:hint="eastAsia"/>
        </w:rPr>
        <w:t xml:space="preserve">Explain outline of these plans </w:t>
      </w:r>
      <w:r w:rsidR="00D14595">
        <w:t>o</w:t>
      </w:r>
      <w:r w:rsidR="00D14595">
        <w:rPr>
          <w:rFonts w:hint="eastAsia"/>
        </w:rPr>
        <w:t xml:space="preserve">n </w:t>
      </w:r>
      <w:r>
        <w:rPr>
          <w:rFonts w:hint="eastAsia"/>
        </w:rPr>
        <w:t>the CC</w:t>
      </w:r>
      <w:r>
        <w:t>’</w:t>
      </w:r>
      <w:r>
        <w:rPr>
          <w:rFonts w:hint="eastAsia"/>
        </w:rPr>
        <w:t>s web page</w:t>
      </w:r>
    </w:p>
    <w:p w:rsidR="00A41AD2" w:rsidRDefault="00A41AD2" w:rsidP="009E3F52">
      <w:pPr>
        <w:pStyle w:val="BodyText"/>
      </w:pPr>
    </w:p>
    <w:p w:rsidR="00A41AD2" w:rsidRPr="009E3F52" w:rsidRDefault="00A41AD2" w:rsidP="009E3F52">
      <w:pPr>
        <w:pStyle w:val="BodyText"/>
      </w:pPr>
    </w:p>
    <w:p w:rsidR="005B61EA" w:rsidRPr="005B61EA" w:rsidRDefault="005B61EA" w:rsidP="005B61EA">
      <w:pPr>
        <w:pStyle w:val="Heading1"/>
        <w:spacing w:after="240"/>
      </w:pPr>
      <w:bookmarkStart w:id="226" w:name="_Toc509154362"/>
      <w:r w:rsidRPr="005B61EA">
        <w:t>Implementation Schedule</w:t>
      </w:r>
      <w:bookmarkEnd w:id="226"/>
    </w:p>
    <w:p w:rsidR="00C73344" w:rsidRDefault="004B7001" w:rsidP="005B61EA">
      <w:pPr>
        <w:pStyle w:val="BodyText"/>
      </w:pPr>
      <w:r>
        <w:rPr>
          <w:rFonts w:hint="eastAsia"/>
        </w:rPr>
        <w:t xml:space="preserve">Planning and complementary activities shall be carried out </w:t>
      </w:r>
      <w:r>
        <w:t>according to the s</w:t>
      </w:r>
      <w:r>
        <w:rPr>
          <w:rFonts w:hint="eastAsia"/>
        </w:rPr>
        <w:t xml:space="preserve">chedule of the MP elaboration. </w:t>
      </w:r>
    </w:p>
    <w:p w:rsidR="004B7001" w:rsidRPr="00C73344" w:rsidRDefault="004B7001" w:rsidP="005B61EA">
      <w:pPr>
        <w:pStyle w:val="BodyText"/>
      </w:pPr>
    </w:p>
    <w:p w:rsidR="005B61EA" w:rsidRPr="005B61EA" w:rsidRDefault="005B61EA" w:rsidP="005B61EA">
      <w:pPr>
        <w:pStyle w:val="BodyText"/>
      </w:pPr>
    </w:p>
    <w:p w:rsidR="005B61EA" w:rsidRPr="005B61EA" w:rsidRDefault="005B61EA" w:rsidP="005B61EA">
      <w:pPr>
        <w:pStyle w:val="Heading1"/>
        <w:spacing w:after="240"/>
      </w:pPr>
      <w:bookmarkStart w:id="227" w:name="_Toc509154363"/>
      <w:r w:rsidRPr="005B61EA">
        <w:t>Cost of Implementation (if necessary)</w:t>
      </w:r>
      <w:bookmarkEnd w:id="227"/>
    </w:p>
    <w:p w:rsidR="005B61EA" w:rsidRPr="005B61EA" w:rsidDel="00E03F00" w:rsidRDefault="00A41AD2" w:rsidP="005B61EA">
      <w:pPr>
        <w:pStyle w:val="BodyText"/>
        <w:rPr>
          <w:del w:id="228" w:author="HP" w:date="2018-01-14T15:54:00Z"/>
        </w:rPr>
      </w:pPr>
      <w:r>
        <w:rPr>
          <w:rFonts w:hint="eastAsia"/>
        </w:rPr>
        <w:t>V</w:t>
      </w:r>
      <w:r w:rsidR="004B7001">
        <w:t>isiting</w:t>
      </w:r>
      <w:r w:rsidR="004B7001">
        <w:rPr>
          <w:rFonts w:hint="eastAsia"/>
        </w:rPr>
        <w:t xml:space="preserve"> and meeting </w:t>
      </w:r>
      <w:r>
        <w:rPr>
          <w:rFonts w:hint="eastAsia"/>
        </w:rPr>
        <w:t>for coordination</w:t>
      </w:r>
      <w:r w:rsidR="004B7001">
        <w:rPr>
          <w:rFonts w:hint="eastAsia"/>
        </w:rPr>
        <w:t xml:space="preserve"> with </w:t>
      </w:r>
      <w:r>
        <w:rPr>
          <w:rFonts w:hint="eastAsia"/>
        </w:rPr>
        <w:t>planning authority and public service agencies</w:t>
      </w:r>
      <w:r w:rsidR="004B7001">
        <w:rPr>
          <w:rFonts w:hint="eastAsia"/>
        </w:rPr>
        <w:t xml:space="preserve"> shall be </w:t>
      </w:r>
      <w:r>
        <w:t>implemented</w:t>
      </w:r>
      <w:ins w:id="229" w:author="HP" w:date="2018-01-14T15:49:00Z">
        <w:r w:rsidR="00A429E9">
          <w:t xml:space="preserve"> </w:t>
        </w:r>
      </w:ins>
      <w:r w:rsidR="004B7001">
        <w:rPr>
          <w:rFonts w:hint="eastAsia"/>
        </w:rPr>
        <w:t>at the CC</w:t>
      </w:r>
      <w:r w:rsidR="004B7001">
        <w:t>’</w:t>
      </w:r>
      <w:r w:rsidR="004B7001">
        <w:rPr>
          <w:rFonts w:hint="eastAsia"/>
        </w:rPr>
        <w:t>s cost</w:t>
      </w:r>
      <w:ins w:id="230" w:author="HP" w:date="2018-01-14T15:55:00Z">
        <w:r w:rsidR="00D913D2">
          <w:t>.</w:t>
        </w:r>
      </w:ins>
      <w:del w:id="231" w:author="HP" w:date="2018-01-14T15:54:00Z">
        <w:r w:rsidR="004B7001" w:rsidDel="001A6DFE">
          <w:rPr>
            <w:rFonts w:hint="eastAsia"/>
          </w:rPr>
          <w:delText xml:space="preserve">. </w:delText>
        </w:r>
      </w:del>
    </w:p>
    <w:p w:rsidR="00464A20" w:rsidDel="00464A20" w:rsidRDefault="00464A20" w:rsidP="005B61EA">
      <w:pPr>
        <w:rPr>
          <w:del w:id="232" w:author="HP" w:date="2018-01-14T15:53:00Z"/>
        </w:rPr>
        <w:sectPr w:rsidR="00464A20" w:rsidDel="00464A20" w:rsidSect="0050508A">
          <w:headerReference w:type="even" r:id="rId16"/>
          <w:headerReference w:type="default" r:id="rId17"/>
          <w:footerReference w:type="default" r:id="rId18"/>
          <w:headerReference w:type="first" r:id="rId19"/>
          <w:pgSz w:w="11906" w:h="16838" w:code="9"/>
          <w:pgMar w:top="1701" w:right="1701" w:bottom="1701" w:left="1701" w:header="709" w:footer="709" w:gutter="0"/>
          <w:pgNumType w:start="1"/>
          <w:cols w:space="708"/>
          <w:docGrid w:linePitch="360"/>
        </w:sectPr>
      </w:pPr>
    </w:p>
    <w:p w:rsidR="00BF157D" w:rsidRDefault="00BF157D"/>
    <w:sectPr w:rsidR="00BF157D" w:rsidSect="00E22729">
      <w:headerReference w:type="even" r:id="rId20"/>
      <w:headerReference w:type="default" r:id="rId21"/>
      <w:footerReference w:type="default" r:id="rId22"/>
      <w:headerReference w:type="first" r:id="rId23"/>
      <w:pgSz w:w="11906" w:h="16838" w:code="9"/>
      <w:pgMar w:top="1701" w:right="1701" w:bottom="1701"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4E21" w:rsidRDefault="008E4E21" w:rsidP="00B364D4">
      <w:r>
        <w:separator/>
      </w:r>
    </w:p>
  </w:endnote>
  <w:endnote w:type="continuationSeparator" w:id="1">
    <w:p w:rsidR="008E4E21" w:rsidRDefault="008E4E21" w:rsidP="00B364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entury">
    <w:panose1 w:val="0204060405050502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55A" w:rsidRDefault="006E15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F52" w:rsidRDefault="009E3F52">
    <w:pPr>
      <w:pStyle w:val="Footer"/>
      <w:jc w:val="center"/>
    </w:pPr>
  </w:p>
  <w:p w:rsidR="009E3F52" w:rsidRDefault="009E3F52"/>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3F52" w:rsidRDefault="00BD72F6">
    <w:pPr>
      <w:jc w:val="center"/>
    </w:pPr>
    <w:r>
      <w:fldChar w:fldCharType="begin"/>
    </w:r>
    <w:r w:rsidR="009E3F52">
      <w:instrText>PAGE   \* MERGEFORMAT</w:instrText>
    </w:r>
    <w:r>
      <w:fldChar w:fldCharType="separate"/>
    </w:r>
    <w:r w:rsidR="009E3F52" w:rsidRPr="00A303D5">
      <w:rPr>
        <w:noProof/>
        <w:lang w:val="ja-JP"/>
      </w:rPr>
      <w:t>1</w:t>
    </w:r>
    <w:r>
      <w:fldChar w:fldCharType="end"/>
    </w:r>
  </w:p>
  <w:p w:rsidR="009E3F52" w:rsidRDefault="009E3F5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39D" w:rsidRPr="00E22729" w:rsidRDefault="00BD72F6">
    <w:pPr>
      <w:pStyle w:val="Footer"/>
      <w:jc w:val="center"/>
      <w:rPr>
        <w:rFonts w:ascii="Times New Roman" w:hAnsi="Times New Roman"/>
      </w:rPr>
    </w:pPr>
    <w:r w:rsidRPr="00E22729">
      <w:rPr>
        <w:rFonts w:ascii="Times New Roman" w:hAnsi="Times New Roman"/>
      </w:rPr>
      <w:fldChar w:fldCharType="begin"/>
    </w:r>
    <w:r w:rsidR="0037539D" w:rsidRPr="00E22729">
      <w:rPr>
        <w:rFonts w:ascii="Times New Roman" w:hAnsi="Times New Roman"/>
      </w:rPr>
      <w:instrText>PAGE   \* MERGEFORMAT</w:instrText>
    </w:r>
    <w:r w:rsidRPr="00E22729">
      <w:rPr>
        <w:rFonts w:ascii="Times New Roman" w:hAnsi="Times New Roman"/>
      </w:rPr>
      <w:fldChar w:fldCharType="separate"/>
    </w:r>
    <w:r w:rsidR="00156F2C" w:rsidRPr="00156F2C">
      <w:rPr>
        <w:rFonts w:ascii="Times New Roman" w:hAnsi="Times New Roman"/>
        <w:noProof/>
        <w:lang w:val="ja-JP"/>
      </w:rPr>
      <w:t>4</w:t>
    </w:r>
    <w:r w:rsidRPr="00E22729">
      <w:rPr>
        <w:rFonts w:ascii="Times New Roman" w:hAnsi="Times New Roman"/>
      </w:rPr>
      <w:fldChar w:fldCharType="end"/>
    </w:r>
  </w:p>
  <w:p w:rsidR="0037539D" w:rsidRDefault="0037539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08A" w:rsidRDefault="0050508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4E21" w:rsidRDefault="008E4E21" w:rsidP="00B364D4">
      <w:r>
        <w:separator/>
      </w:r>
    </w:p>
  </w:footnote>
  <w:footnote w:type="continuationSeparator" w:id="1">
    <w:p w:rsidR="008E4E21" w:rsidRDefault="008E4E21" w:rsidP="00B364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55A" w:rsidRDefault="00BD72F6">
    <w:pPr>
      <w:pStyle w:val="Header"/>
    </w:pPr>
    <w:ins w:id="135" w:author="HP" w:date="2018-03-18T15:38: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329766" o:spid="_x0000_s13314" type="#_x0000_t136" style="position:absolute;left:0;text-align:left;margin-left:0;margin-top:0;width:542.35pt;height:57.05pt;rotation:315;z-index:-251654144;mso-position-horizontal:center;mso-position-horizontal-relative:margin;mso-position-vertical:center;mso-position-vertical-relative:margin" o:allowincell="f" fillcolor="silver" stroked="f">
            <v:fill opacity=".5"/>
            <v:textpath style="font-family:&quot;Times New Roman&quot;;font-size:1pt" string="Finnal_January 2018"/>
            <w10:wrap anchorx="margin" anchory="margin"/>
          </v:shape>
        </w:pict>
      </w:r>
    </w:ins>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55A" w:rsidRDefault="00BD72F6">
    <w:pPr>
      <w:pStyle w:val="Header"/>
    </w:pPr>
    <w:ins w:id="136" w:author="HP" w:date="2018-03-18T15:38: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329767" o:spid="_x0000_s13315" type="#_x0000_t136" style="position:absolute;left:0;text-align:left;margin-left:0;margin-top:0;width:542.35pt;height:57.05pt;rotation:315;z-index:-251652096;mso-position-horizontal:center;mso-position-horizontal-relative:margin;mso-position-vertical:center;mso-position-vertical-relative:margin" o:allowincell="f" fillcolor="silver" stroked="f">
            <v:fill opacity=".5"/>
            <v:textpath style="font-family:&quot;Times New Roman&quot;;font-size:1pt" string="Finnal_January 2018"/>
            <w10:wrap anchorx="margin" anchory="margin"/>
          </v:shape>
        </w:pict>
      </w:r>
    </w:ins>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55A" w:rsidRDefault="00BD72F6">
    <w:pPr>
      <w:pStyle w:val="Header"/>
    </w:pPr>
    <w:ins w:id="137" w:author="HP" w:date="2018-03-18T15:38: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329765" o:spid="_x0000_s13313" type="#_x0000_t136" style="position:absolute;left:0;text-align:left;margin-left:0;margin-top:0;width:542.35pt;height:57.05pt;rotation:315;z-index:-251656192;mso-position-horizontal:center;mso-position-horizontal-relative:margin;mso-position-vertical:center;mso-position-vertical-relative:margin" o:allowincell="f" fillcolor="silver" stroked="f">
            <v:fill opacity=".5"/>
            <v:textpath style="font-family:&quot;Times New Roman&quot;;font-size:1pt" string="Finnal_January 2018"/>
            <w10:wrap anchorx="margin" anchory="margin"/>
          </v:shape>
        </w:pict>
      </w:r>
    </w:ins>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55A" w:rsidRDefault="00BD72F6">
    <w:pPr>
      <w:pStyle w:val="Header"/>
    </w:pPr>
    <w:ins w:id="233" w:author="HP" w:date="2018-03-18T15:38: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329769" o:spid="_x0000_s13317" type="#_x0000_t136" style="position:absolute;left:0;text-align:left;margin-left:0;margin-top:0;width:542.35pt;height:57.05pt;rotation:315;z-index:-251648000;mso-position-horizontal:center;mso-position-horizontal-relative:margin;mso-position-vertical:center;mso-position-vertical-relative:margin" o:allowincell="f" fillcolor="silver" stroked="f">
            <v:fill opacity=".5"/>
            <v:textpath style="font-family:&quot;Times New Roman&quot;;font-size:1pt" string="Finnal_January 2018"/>
            <w10:wrap anchorx="margin" anchory="margin"/>
          </v:shape>
        </w:pict>
      </w:r>
    </w:ins>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55A" w:rsidRDefault="00BD72F6">
    <w:pPr>
      <w:pStyle w:val="Header"/>
    </w:pPr>
    <w:ins w:id="234" w:author="HP" w:date="2018-03-18T15:38: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329770" o:spid="_x0000_s13318" type="#_x0000_t136" style="position:absolute;left:0;text-align:left;margin-left:0;margin-top:0;width:542.35pt;height:57.05pt;rotation:315;z-index:-251645952;mso-position-horizontal:center;mso-position-horizontal-relative:margin;mso-position-vertical:center;mso-position-vertical-relative:margin" o:allowincell="f" fillcolor="silver" stroked="f">
            <v:fill opacity=".5"/>
            <v:textpath style="font-family:&quot;Times New Roman&quot;;font-size:1pt" string="Finnal_January 2018"/>
            <w10:wrap anchorx="margin" anchory="margin"/>
          </v:shape>
        </w:pict>
      </w:r>
    </w:ins>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55A" w:rsidRDefault="00BD72F6">
    <w:pPr>
      <w:pStyle w:val="Header"/>
    </w:pPr>
    <w:ins w:id="235" w:author="HP" w:date="2018-03-18T15:38: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329768" o:spid="_x0000_s13316" type="#_x0000_t136" style="position:absolute;left:0;text-align:left;margin-left:0;margin-top:0;width:542.35pt;height:57.05pt;rotation:315;z-index:-251650048;mso-position-horizontal:center;mso-position-horizontal-relative:margin;mso-position-vertical:center;mso-position-vertical-relative:margin" o:allowincell="f" fillcolor="silver" stroked="f">
            <v:fill opacity=".5"/>
            <v:textpath style="font-family:&quot;Times New Roman&quot;;font-size:1pt" string="Finnal_January 2018"/>
            <w10:wrap anchorx="margin" anchory="margin"/>
          </v:shape>
        </w:pict>
      </w:r>
    </w:ins>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55A" w:rsidRDefault="00BD72F6">
    <w:pPr>
      <w:pStyle w:val="Header"/>
    </w:pPr>
    <w:ins w:id="236" w:author="HP" w:date="2018-03-18T15:38: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329772" o:spid="_x0000_s13320" type="#_x0000_t136" style="position:absolute;left:0;text-align:left;margin-left:0;margin-top:0;width:542.35pt;height:57.05pt;rotation:315;z-index:-251641856;mso-position-horizontal:center;mso-position-horizontal-relative:margin;mso-position-vertical:center;mso-position-vertical-relative:margin" o:allowincell="f" fillcolor="silver" stroked="f">
            <v:fill opacity=".5"/>
            <v:textpath style="font-family:&quot;Times New Roman&quot;;font-size:1pt" string="Finnal_January 2018"/>
            <w10:wrap anchorx="margin" anchory="margin"/>
          </v:shape>
        </w:pict>
      </w:r>
    </w:ins>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55A" w:rsidRDefault="00BD72F6">
    <w:pPr>
      <w:pStyle w:val="Header"/>
    </w:pPr>
    <w:ins w:id="237" w:author="HP" w:date="2018-03-18T15:38: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329773" o:spid="_x0000_s13321" type="#_x0000_t136" style="position:absolute;left:0;text-align:left;margin-left:0;margin-top:0;width:542.35pt;height:57.05pt;rotation:315;z-index:-251639808;mso-position-horizontal:center;mso-position-horizontal-relative:margin;mso-position-vertical:center;mso-position-vertical-relative:margin" o:allowincell="f" fillcolor="silver" stroked="f">
            <v:fill opacity=".5"/>
            <v:textpath style="font-family:&quot;Times New Roman&quot;;font-size:1pt" string="Finnal_January 2018"/>
            <w10:wrap anchorx="margin" anchory="margin"/>
          </v:shape>
        </w:pict>
      </w:r>
    </w:ins>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55A" w:rsidRDefault="00BD72F6">
    <w:pPr>
      <w:pStyle w:val="Header"/>
    </w:pPr>
    <w:ins w:id="238" w:author="HP" w:date="2018-03-18T15:38: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329771" o:spid="_x0000_s13319" type="#_x0000_t136" style="position:absolute;left:0;text-align:left;margin-left:0;margin-top:0;width:542.35pt;height:57.05pt;rotation:315;z-index:-251643904;mso-position-horizontal:center;mso-position-horizontal-relative:margin;mso-position-vertical:center;mso-position-vertical-relative:margin" o:allowincell="f" fillcolor="silver" stroked="f">
            <v:fill opacity=".5"/>
            <v:textpath style="font-family:&quot;Times New Roman&quot;;font-size:1pt" string="Finnal_January 2018"/>
            <w10:wrap anchorx="margin" anchory="margin"/>
          </v:shape>
        </w:pict>
      </w:r>
    </w:ins>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5B41CB4"/>
    <w:lvl w:ilvl="0">
      <w:numFmt w:val="bullet"/>
      <w:pStyle w:val="ListBullet2"/>
      <w:lvlText w:val="-"/>
      <w:lvlJc w:val="left"/>
      <w:pPr>
        <w:tabs>
          <w:tab w:val="num" w:pos="1134"/>
        </w:tabs>
        <w:ind w:left="1134" w:hanging="414"/>
      </w:pPr>
      <w:rPr>
        <w:rFonts w:ascii="Times New Roman" w:eastAsia="MS Mincho" w:hAnsi="Times New Roman" w:cs="Times New Roman" w:hint="default"/>
        <w:color w:val="auto"/>
      </w:rPr>
    </w:lvl>
  </w:abstractNum>
  <w:abstractNum w:abstractNumId="1">
    <w:nsid w:val="FFFFFF89"/>
    <w:multiLevelType w:val="singleLevel"/>
    <w:tmpl w:val="3A9CBBE0"/>
    <w:lvl w:ilvl="0">
      <w:start w:val="1"/>
      <w:numFmt w:val="bullet"/>
      <w:pStyle w:val="ListBullet"/>
      <w:lvlText w:val=""/>
      <w:lvlJc w:val="left"/>
      <w:pPr>
        <w:tabs>
          <w:tab w:val="num" w:pos="720"/>
        </w:tabs>
        <w:ind w:left="720" w:hanging="363"/>
      </w:pPr>
      <w:rPr>
        <w:rFonts w:ascii="Symbol" w:hAnsi="Symbol" w:hint="default"/>
        <w:b w:val="0"/>
        <w:i w:val="0"/>
        <w:color w:val="auto"/>
        <w:sz w:val="21"/>
      </w:rPr>
    </w:lvl>
  </w:abstractNum>
  <w:abstractNum w:abstractNumId="2">
    <w:nsid w:val="015247DA"/>
    <w:multiLevelType w:val="hybridMultilevel"/>
    <w:tmpl w:val="86363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5C7765"/>
    <w:multiLevelType w:val="hybridMultilevel"/>
    <w:tmpl w:val="61F2FB3E"/>
    <w:lvl w:ilvl="0" w:tplc="AB08C56E">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4">
    <w:nsid w:val="0EC543D7"/>
    <w:multiLevelType w:val="hybridMultilevel"/>
    <w:tmpl w:val="A864ABC2"/>
    <w:lvl w:ilvl="0" w:tplc="AB08C56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104B3977"/>
    <w:multiLevelType w:val="hybridMultilevel"/>
    <w:tmpl w:val="03400FDA"/>
    <w:lvl w:ilvl="0" w:tplc="36C820E2">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nsid w:val="13F26395"/>
    <w:multiLevelType w:val="hybridMultilevel"/>
    <w:tmpl w:val="F0127ADE"/>
    <w:lvl w:ilvl="0" w:tplc="06ECCE40">
      <w:start w:val="1"/>
      <w:numFmt w:val="decimal"/>
      <w:lvlText w:val="%1)"/>
      <w:lvlJc w:val="left"/>
      <w:pPr>
        <w:ind w:left="800" w:hanging="360"/>
      </w:pPr>
      <w:rPr>
        <w:rFonts w:hint="default"/>
      </w:rPr>
    </w:lvl>
    <w:lvl w:ilvl="1" w:tplc="48090019" w:tentative="1">
      <w:start w:val="1"/>
      <w:numFmt w:val="lowerLetter"/>
      <w:lvlText w:val="%2."/>
      <w:lvlJc w:val="left"/>
      <w:pPr>
        <w:ind w:left="1520" w:hanging="360"/>
      </w:pPr>
    </w:lvl>
    <w:lvl w:ilvl="2" w:tplc="4809001B" w:tentative="1">
      <w:start w:val="1"/>
      <w:numFmt w:val="lowerRoman"/>
      <w:lvlText w:val="%3."/>
      <w:lvlJc w:val="right"/>
      <w:pPr>
        <w:ind w:left="2240" w:hanging="180"/>
      </w:pPr>
    </w:lvl>
    <w:lvl w:ilvl="3" w:tplc="4809000F" w:tentative="1">
      <w:start w:val="1"/>
      <w:numFmt w:val="decimal"/>
      <w:lvlText w:val="%4."/>
      <w:lvlJc w:val="left"/>
      <w:pPr>
        <w:ind w:left="2960" w:hanging="360"/>
      </w:pPr>
    </w:lvl>
    <w:lvl w:ilvl="4" w:tplc="48090019" w:tentative="1">
      <w:start w:val="1"/>
      <w:numFmt w:val="lowerLetter"/>
      <w:lvlText w:val="%5."/>
      <w:lvlJc w:val="left"/>
      <w:pPr>
        <w:ind w:left="3680" w:hanging="360"/>
      </w:pPr>
    </w:lvl>
    <w:lvl w:ilvl="5" w:tplc="4809001B" w:tentative="1">
      <w:start w:val="1"/>
      <w:numFmt w:val="lowerRoman"/>
      <w:lvlText w:val="%6."/>
      <w:lvlJc w:val="right"/>
      <w:pPr>
        <w:ind w:left="4400" w:hanging="180"/>
      </w:pPr>
    </w:lvl>
    <w:lvl w:ilvl="6" w:tplc="4809000F" w:tentative="1">
      <w:start w:val="1"/>
      <w:numFmt w:val="decimal"/>
      <w:lvlText w:val="%7."/>
      <w:lvlJc w:val="left"/>
      <w:pPr>
        <w:ind w:left="5120" w:hanging="360"/>
      </w:pPr>
    </w:lvl>
    <w:lvl w:ilvl="7" w:tplc="48090019" w:tentative="1">
      <w:start w:val="1"/>
      <w:numFmt w:val="lowerLetter"/>
      <w:lvlText w:val="%8."/>
      <w:lvlJc w:val="left"/>
      <w:pPr>
        <w:ind w:left="5840" w:hanging="360"/>
      </w:pPr>
    </w:lvl>
    <w:lvl w:ilvl="8" w:tplc="4809001B" w:tentative="1">
      <w:start w:val="1"/>
      <w:numFmt w:val="lowerRoman"/>
      <w:lvlText w:val="%9."/>
      <w:lvlJc w:val="right"/>
      <w:pPr>
        <w:ind w:left="6560" w:hanging="180"/>
      </w:pPr>
    </w:lvl>
  </w:abstractNum>
  <w:abstractNum w:abstractNumId="7">
    <w:nsid w:val="15545CBD"/>
    <w:multiLevelType w:val="hybridMultilevel"/>
    <w:tmpl w:val="1A988FE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nsid w:val="157A2D61"/>
    <w:multiLevelType w:val="hybridMultilevel"/>
    <w:tmpl w:val="4BC4F958"/>
    <w:lvl w:ilvl="0" w:tplc="AB08C56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1696290C"/>
    <w:multiLevelType w:val="hybridMultilevel"/>
    <w:tmpl w:val="E53494FA"/>
    <w:lvl w:ilvl="0" w:tplc="AB08C56E">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0">
    <w:nsid w:val="21450AEB"/>
    <w:multiLevelType w:val="hybridMultilevel"/>
    <w:tmpl w:val="F86ABE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AA510C"/>
    <w:multiLevelType w:val="hybridMultilevel"/>
    <w:tmpl w:val="FB7C6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513D07"/>
    <w:multiLevelType w:val="hybridMultilevel"/>
    <w:tmpl w:val="F8488EA4"/>
    <w:lvl w:ilvl="0" w:tplc="0DD2B7A4">
      <w:start w:val="1"/>
      <w:numFmt w:val="bullet"/>
      <w:lvlText w:val="-"/>
      <w:lvlJc w:val="left"/>
      <w:pPr>
        <w:ind w:left="780" w:hanging="420"/>
      </w:pPr>
      <w:rPr>
        <w:rFonts w:ascii="MS Mincho" w:eastAsia="MS Mincho" w:hAnsi="MS Mincho"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nsid w:val="2BAD5478"/>
    <w:multiLevelType w:val="hybridMultilevel"/>
    <w:tmpl w:val="A7DC0EA8"/>
    <w:lvl w:ilvl="0" w:tplc="AB08C56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2EC44776"/>
    <w:multiLevelType w:val="hybridMultilevel"/>
    <w:tmpl w:val="597C523A"/>
    <w:lvl w:ilvl="0" w:tplc="C71025B0">
      <w:start w:val="1"/>
      <w:numFmt w:val="decimal"/>
      <w:lvlText w:val="Task %1:"/>
      <w:lvlJc w:val="left"/>
      <w:pPr>
        <w:ind w:left="463" w:hanging="420"/>
      </w:pPr>
      <w:rPr>
        <w:rFonts w:hint="default"/>
      </w:rPr>
    </w:lvl>
    <w:lvl w:ilvl="1" w:tplc="04090017" w:tentative="1">
      <w:start w:val="1"/>
      <w:numFmt w:val="aiueoFullWidth"/>
      <w:lvlText w:val="(%2)"/>
      <w:lvlJc w:val="left"/>
      <w:pPr>
        <w:ind w:left="883" w:hanging="420"/>
      </w:pPr>
    </w:lvl>
    <w:lvl w:ilvl="2" w:tplc="04090011" w:tentative="1">
      <w:start w:val="1"/>
      <w:numFmt w:val="decimalEnclosedCircle"/>
      <w:lvlText w:val="%3"/>
      <w:lvlJc w:val="left"/>
      <w:pPr>
        <w:ind w:left="1303" w:hanging="420"/>
      </w:pPr>
    </w:lvl>
    <w:lvl w:ilvl="3" w:tplc="0409000F" w:tentative="1">
      <w:start w:val="1"/>
      <w:numFmt w:val="decimal"/>
      <w:lvlText w:val="%4."/>
      <w:lvlJc w:val="left"/>
      <w:pPr>
        <w:ind w:left="1723" w:hanging="420"/>
      </w:pPr>
    </w:lvl>
    <w:lvl w:ilvl="4" w:tplc="04090017" w:tentative="1">
      <w:start w:val="1"/>
      <w:numFmt w:val="aiueoFullWidth"/>
      <w:lvlText w:val="(%5)"/>
      <w:lvlJc w:val="left"/>
      <w:pPr>
        <w:ind w:left="2143" w:hanging="420"/>
      </w:pPr>
    </w:lvl>
    <w:lvl w:ilvl="5" w:tplc="04090011" w:tentative="1">
      <w:start w:val="1"/>
      <w:numFmt w:val="decimalEnclosedCircle"/>
      <w:lvlText w:val="%6"/>
      <w:lvlJc w:val="left"/>
      <w:pPr>
        <w:ind w:left="2563" w:hanging="420"/>
      </w:pPr>
    </w:lvl>
    <w:lvl w:ilvl="6" w:tplc="0409000F" w:tentative="1">
      <w:start w:val="1"/>
      <w:numFmt w:val="decimal"/>
      <w:lvlText w:val="%7."/>
      <w:lvlJc w:val="left"/>
      <w:pPr>
        <w:ind w:left="2983" w:hanging="420"/>
      </w:pPr>
    </w:lvl>
    <w:lvl w:ilvl="7" w:tplc="04090017" w:tentative="1">
      <w:start w:val="1"/>
      <w:numFmt w:val="aiueoFullWidth"/>
      <w:lvlText w:val="(%8)"/>
      <w:lvlJc w:val="left"/>
      <w:pPr>
        <w:ind w:left="3403" w:hanging="420"/>
      </w:pPr>
    </w:lvl>
    <w:lvl w:ilvl="8" w:tplc="04090011" w:tentative="1">
      <w:start w:val="1"/>
      <w:numFmt w:val="decimalEnclosedCircle"/>
      <w:lvlText w:val="%9"/>
      <w:lvlJc w:val="left"/>
      <w:pPr>
        <w:ind w:left="3823" w:hanging="420"/>
      </w:pPr>
    </w:lvl>
  </w:abstractNum>
  <w:abstractNum w:abstractNumId="15">
    <w:nsid w:val="33E9409E"/>
    <w:multiLevelType w:val="hybridMultilevel"/>
    <w:tmpl w:val="673031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3F87FF1"/>
    <w:multiLevelType w:val="hybridMultilevel"/>
    <w:tmpl w:val="43B6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520A04"/>
    <w:multiLevelType w:val="hybridMultilevel"/>
    <w:tmpl w:val="D9E828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7FA3A4D"/>
    <w:multiLevelType w:val="hybridMultilevel"/>
    <w:tmpl w:val="D070D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A0340B"/>
    <w:multiLevelType w:val="hybridMultilevel"/>
    <w:tmpl w:val="12B292B4"/>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0">
    <w:nsid w:val="428F3686"/>
    <w:multiLevelType w:val="hybridMultilevel"/>
    <w:tmpl w:val="C9AC4A16"/>
    <w:lvl w:ilvl="0" w:tplc="AB08C56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443D1958"/>
    <w:multiLevelType w:val="multilevel"/>
    <w:tmpl w:val="E91C7612"/>
    <w:lvl w:ilvl="0">
      <w:start w:val="1"/>
      <w:numFmt w:val="decimal"/>
      <w:pStyle w:val="Heading1"/>
      <w:lvlText w:val="%1."/>
      <w:lvlJc w:val="left"/>
      <w:pPr>
        <w:tabs>
          <w:tab w:val="num" w:pos="851"/>
        </w:tabs>
        <w:ind w:left="851" w:hanging="851"/>
      </w:pPr>
      <w:rPr>
        <w:rFonts w:ascii="Arial" w:eastAsia="MS Gothic" w:hAnsi="Arial" w:cs="Times New Roman" w:hint="default"/>
        <w:b/>
        <w:bCs w:val="0"/>
        <w:i w:val="0"/>
        <w:iCs w:val="0"/>
        <w:caps w:val="0"/>
        <w:smallCaps w:val="0"/>
        <w:strike w:val="0"/>
        <w:dstrike w:val="0"/>
        <w:noProof w:val="0"/>
        <w:vanish w:val="0"/>
        <w:color w:val="auto"/>
        <w:spacing w:val="0"/>
        <w:position w:val="0"/>
        <w:sz w:val="28"/>
        <w:u w:val="none"/>
        <w:vertAlign w:val="baseline"/>
        <w:em w:val="none"/>
      </w:rPr>
    </w:lvl>
    <w:lvl w:ilvl="1">
      <w:start w:val="1"/>
      <w:numFmt w:val="decimal"/>
      <w:pStyle w:val="Heading2"/>
      <w:lvlText w:val="%1.%2"/>
      <w:lvlJc w:val="left"/>
      <w:pPr>
        <w:tabs>
          <w:tab w:val="num" w:pos="851"/>
        </w:tabs>
        <w:ind w:left="851" w:hanging="851"/>
      </w:pPr>
      <w:rPr>
        <w:rFonts w:ascii="Arial" w:eastAsia="MS Gothic" w:hAnsi="Arial" w:hint="default"/>
        <w:b/>
        <w:i w:val="0"/>
        <w:caps w:val="0"/>
        <w:strike w:val="0"/>
        <w:dstrike w:val="0"/>
        <w:vanish w:val="0"/>
        <w:color w:val="auto"/>
        <w:sz w:val="24"/>
        <w:u w:val="none"/>
        <w:vertAlign w:val="baseline"/>
        <w:em w:val="none"/>
      </w:rPr>
    </w:lvl>
    <w:lvl w:ilvl="2">
      <w:start w:val="1"/>
      <w:numFmt w:val="decimal"/>
      <w:pStyle w:val="Heading3"/>
      <w:lvlText w:val="%1.%2.%3"/>
      <w:lvlJc w:val="left"/>
      <w:pPr>
        <w:tabs>
          <w:tab w:val="num" w:pos="851"/>
        </w:tabs>
        <w:ind w:left="851" w:hanging="851"/>
      </w:pPr>
      <w:rPr>
        <w:rFonts w:ascii="Arial" w:eastAsia="MS Gothic" w:hAnsi="Arial" w:hint="default"/>
        <w:b/>
        <w:i w:val="0"/>
        <w:caps w:val="0"/>
        <w:strike w:val="0"/>
        <w:dstrike w:val="0"/>
        <w:vanish w:val="0"/>
        <w:color w:val="auto"/>
        <w:sz w:val="22"/>
        <w:u w:val="none"/>
        <w:vertAlign w:val="baseline"/>
        <w:em w:val="none"/>
      </w:rPr>
    </w:lvl>
    <w:lvl w:ilvl="3">
      <w:start w:val="1"/>
      <w:numFmt w:val="decimal"/>
      <w:pStyle w:val="Heading4"/>
      <w:lvlText w:val="(%4)"/>
      <w:lvlJc w:val="left"/>
      <w:pPr>
        <w:tabs>
          <w:tab w:val="num" w:pos="567"/>
        </w:tabs>
        <w:ind w:left="567" w:hanging="567"/>
      </w:pPr>
      <w:rPr>
        <w:rFonts w:ascii="Arial" w:eastAsia="MS Gothic" w:hAnsi="Arial" w:hint="default"/>
        <w:b/>
        <w:i w:val="0"/>
        <w:caps w:val="0"/>
        <w:strike w:val="0"/>
        <w:dstrike w:val="0"/>
        <w:vanish w:val="0"/>
        <w:color w:val="auto"/>
        <w:sz w:val="22"/>
        <w:u w:val="none"/>
        <w:vertAlign w:val="baseline"/>
        <w:em w:val="none"/>
      </w:rPr>
    </w:lvl>
    <w:lvl w:ilvl="4">
      <w:start w:val="1"/>
      <w:numFmt w:val="none"/>
      <w:suff w:val="nothing"/>
      <w:lvlText w:val=""/>
      <w:lvlJc w:val="left"/>
      <w:pPr>
        <w:ind w:left="0" w:firstLine="0"/>
      </w:pPr>
      <w:rPr>
        <w:rFonts w:ascii="Times New Roman" w:eastAsia="MS Mincho" w:hAnsi="Times New Roman" w:hint="default"/>
        <w:b w:val="0"/>
        <w:i w:val="0"/>
        <w:caps w:val="0"/>
        <w:strike w:val="0"/>
        <w:dstrike w:val="0"/>
        <w:vanish w:val="0"/>
        <w:color w:val="auto"/>
        <w:sz w:val="22"/>
        <w:u w:val="single"/>
        <w:vertAlign w:val="baseline"/>
        <w:em w:val="none"/>
      </w:rPr>
    </w:lvl>
    <w:lvl w:ilvl="5">
      <w:start w:val="1"/>
      <w:numFmt w:val="none"/>
      <w:lvlText w:val=""/>
      <w:lvlJc w:val="left"/>
      <w:pPr>
        <w:tabs>
          <w:tab w:val="num" w:pos="851"/>
        </w:tabs>
        <w:ind w:left="851" w:hanging="851"/>
      </w:pPr>
      <w:rPr>
        <w:rFonts w:hint="eastAsia"/>
      </w:rPr>
    </w:lvl>
    <w:lvl w:ilvl="6">
      <w:start w:val="1"/>
      <w:numFmt w:val="none"/>
      <w:lvlText w:val=""/>
      <w:lvlJc w:val="left"/>
      <w:pPr>
        <w:tabs>
          <w:tab w:val="num" w:pos="851"/>
        </w:tabs>
        <w:ind w:left="855" w:hanging="855"/>
      </w:pPr>
      <w:rPr>
        <w:rFonts w:hint="eastAsia"/>
      </w:rPr>
    </w:lvl>
    <w:lvl w:ilvl="7">
      <w:start w:val="1"/>
      <w:numFmt w:val="none"/>
      <w:lvlText w:val=""/>
      <w:lvlJc w:val="left"/>
      <w:pPr>
        <w:tabs>
          <w:tab w:val="num" w:pos="851"/>
        </w:tabs>
        <w:ind w:left="855" w:hanging="855"/>
      </w:pPr>
      <w:rPr>
        <w:rFonts w:hint="eastAsia"/>
      </w:rPr>
    </w:lvl>
    <w:lvl w:ilvl="8">
      <w:start w:val="1"/>
      <w:numFmt w:val="none"/>
      <w:lvlText w:val=""/>
      <w:lvlJc w:val="left"/>
      <w:pPr>
        <w:tabs>
          <w:tab w:val="num" w:pos="851"/>
        </w:tabs>
        <w:ind w:left="855" w:hanging="855"/>
      </w:pPr>
      <w:rPr>
        <w:rFonts w:hint="eastAsia"/>
      </w:rPr>
    </w:lvl>
  </w:abstractNum>
  <w:abstractNum w:abstractNumId="22">
    <w:nsid w:val="4B6760B5"/>
    <w:multiLevelType w:val="hybridMultilevel"/>
    <w:tmpl w:val="8F6A3D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B694325"/>
    <w:multiLevelType w:val="hybridMultilevel"/>
    <w:tmpl w:val="47C4BEDA"/>
    <w:lvl w:ilvl="0" w:tplc="75A6D4B4">
      <w:start w:val="1"/>
      <w:numFmt w:val="bullet"/>
      <w:lvlText w:val=""/>
      <w:lvlJc w:val="left"/>
      <w:pPr>
        <w:ind w:left="420" w:hanging="420"/>
      </w:pPr>
      <w:rPr>
        <w:rFonts w:ascii="Wingdings" w:hAnsi="Wingdings"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nsid w:val="4EC3581A"/>
    <w:multiLevelType w:val="hybridMultilevel"/>
    <w:tmpl w:val="43989F80"/>
    <w:lvl w:ilvl="0" w:tplc="AB08C56E">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nsid w:val="5674784C"/>
    <w:multiLevelType w:val="hybridMultilevel"/>
    <w:tmpl w:val="8C6EC5F2"/>
    <w:lvl w:ilvl="0" w:tplc="48090001">
      <w:start w:val="1"/>
      <w:numFmt w:val="bullet"/>
      <w:lvlText w:val=""/>
      <w:lvlJc w:val="left"/>
      <w:pPr>
        <w:ind w:left="940" w:hanging="360"/>
      </w:pPr>
      <w:rPr>
        <w:rFonts w:ascii="Symbol" w:hAnsi="Symbol" w:hint="default"/>
      </w:rPr>
    </w:lvl>
    <w:lvl w:ilvl="1" w:tplc="48090003" w:tentative="1">
      <w:start w:val="1"/>
      <w:numFmt w:val="bullet"/>
      <w:lvlText w:val="o"/>
      <w:lvlJc w:val="left"/>
      <w:pPr>
        <w:ind w:left="1660" w:hanging="360"/>
      </w:pPr>
      <w:rPr>
        <w:rFonts w:ascii="Courier New" w:hAnsi="Courier New" w:cs="Courier New" w:hint="default"/>
      </w:rPr>
    </w:lvl>
    <w:lvl w:ilvl="2" w:tplc="48090005" w:tentative="1">
      <w:start w:val="1"/>
      <w:numFmt w:val="bullet"/>
      <w:lvlText w:val=""/>
      <w:lvlJc w:val="left"/>
      <w:pPr>
        <w:ind w:left="2380" w:hanging="360"/>
      </w:pPr>
      <w:rPr>
        <w:rFonts w:ascii="Wingdings" w:hAnsi="Wingdings" w:hint="default"/>
      </w:rPr>
    </w:lvl>
    <w:lvl w:ilvl="3" w:tplc="48090001" w:tentative="1">
      <w:start w:val="1"/>
      <w:numFmt w:val="bullet"/>
      <w:lvlText w:val=""/>
      <w:lvlJc w:val="left"/>
      <w:pPr>
        <w:ind w:left="3100" w:hanging="360"/>
      </w:pPr>
      <w:rPr>
        <w:rFonts w:ascii="Symbol" w:hAnsi="Symbol" w:hint="default"/>
      </w:rPr>
    </w:lvl>
    <w:lvl w:ilvl="4" w:tplc="48090003" w:tentative="1">
      <w:start w:val="1"/>
      <w:numFmt w:val="bullet"/>
      <w:lvlText w:val="o"/>
      <w:lvlJc w:val="left"/>
      <w:pPr>
        <w:ind w:left="3820" w:hanging="360"/>
      </w:pPr>
      <w:rPr>
        <w:rFonts w:ascii="Courier New" w:hAnsi="Courier New" w:cs="Courier New" w:hint="default"/>
      </w:rPr>
    </w:lvl>
    <w:lvl w:ilvl="5" w:tplc="48090005" w:tentative="1">
      <w:start w:val="1"/>
      <w:numFmt w:val="bullet"/>
      <w:lvlText w:val=""/>
      <w:lvlJc w:val="left"/>
      <w:pPr>
        <w:ind w:left="4540" w:hanging="360"/>
      </w:pPr>
      <w:rPr>
        <w:rFonts w:ascii="Wingdings" w:hAnsi="Wingdings" w:hint="default"/>
      </w:rPr>
    </w:lvl>
    <w:lvl w:ilvl="6" w:tplc="48090001" w:tentative="1">
      <w:start w:val="1"/>
      <w:numFmt w:val="bullet"/>
      <w:lvlText w:val=""/>
      <w:lvlJc w:val="left"/>
      <w:pPr>
        <w:ind w:left="5260" w:hanging="360"/>
      </w:pPr>
      <w:rPr>
        <w:rFonts w:ascii="Symbol" w:hAnsi="Symbol" w:hint="default"/>
      </w:rPr>
    </w:lvl>
    <w:lvl w:ilvl="7" w:tplc="48090003" w:tentative="1">
      <w:start w:val="1"/>
      <w:numFmt w:val="bullet"/>
      <w:lvlText w:val="o"/>
      <w:lvlJc w:val="left"/>
      <w:pPr>
        <w:ind w:left="5980" w:hanging="360"/>
      </w:pPr>
      <w:rPr>
        <w:rFonts w:ascii="Courier New" w:hAnsi="Courier New" w:cs="Courier New" w:hint="default"/>
      </w:rPr>
    </w:lvl>
    <w:lvl w:ilvl="8" w:tplc="48090005" w:tentative="1">
      <w:start w:val="1"/>
      <w:numFmt w:val="bullet"/>
      <w:lvlText w:val=""/>
      <w:lvlJc w:val="left"/>
      <w:pPr>
        <w:ind w:left="6700" w:hanging="360"/>
      </w:pPr>
      <w:rPr>
        <w:rFonts w:ascii="Wingdings" w:hAnsi="Wingdings" w:hint="default"/>
      </w:rPr>
    </w:lvl>
  </w:abstractNum>
  <w:abstractNum w:abstractNumId="26">
    <w:nsid w:val="58A44D33"/>
    <w:multiLevelType w:val="hybridMultilevel"/>
    <w:tmpl w:val="46908ADA"/>
    <w:lvl w:ilvl="0" w:tplc="44B421EE">
      <w:start w:val="1"/>
      <w:numFmt w:val="decimal"/>
      <w:pStyle w:val="Heading5"/>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7">
    <w:nsid w:val="5E497337"/>
    <w:multiLevelType w:val="hybridMultilevel"/>
    <w:tmpl w:val="0A1E96A4"/>
    <w:lvl w:ilvl="0" w:tplc="D98C83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61570055"/>
    <w:multiLevelType w:val="hybridMultilevel"/>
    <w:tmpl w:val="08E82218"/>
    <w:lvl w:ilvl="0" w:tplc="AB08C56E">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nsid w:val="633534E5"/>
    <w:multiLevelType w:val="hybridMultilevel"/>
    <w:tmpl w:val="E9A01E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8D20FA"/>
    <w:multiLevelType w:val="hybridMultilevel"/>
    <w:tmpl w:val="7EE0C55A"/>
    <w:lvl w:ilvl="0" w:tplc="75A6D4B4">
      <w:start w:val="1"/>
      <w:numFmt w:val="bullet"/>
      <w:lvlText w:val=""/>
      <w:lvlJc w:val="left"/>
      <w:pPr>
        <w:ind w:left="420" w:hanging="420"/>
      </w:pPr>
      <w:rPr>
        <w:rFonts w:ascii="Wingdings" w:hAnsi="Wingdings"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nsid w:val="67B56617"/>
    <w:multiLevelType w:val="hybridMultilevel"/>
    <w:tmpl w:val="03400FDA"/>
    <w:lvl w:ilvl="0" w:tplc="36C820E2">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2">
    <w:nsid w:val="67FC70F1"/>
    <w:multiLevelType w:val="hybridMultilevel"/>
    <w:tmpl w:val="D3E0CF30"/>
    <w:lvl w:ilvl="0" w:tplc="05B0A47C">
      <w:start w:val="1"/>
      <w:numFmt w:val="decimal"/>
      <w:lvlText w:val="%1)"/>
      <w:lvlJc w:val="left"/>
      <w:pPr>
        <w:ind w:left="720" w:hanging="360"/>
      </w:pPr>
      <w:rPr>
        <w:rFont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3">
    <w:nsid w:val="6F27094D"/>
    <w:multiLevelType w:val="hybridMultilevel"/>
    <w:tmpl w:val="13BA39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4D310A4"/>
    <w:multiLevelType w:val="hybridMultilevel"/>
    <w:tmpl w:val="354E7D9E"/>
    <w:lvl w:ilvl="0" w:tplc="04090001">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35">
    <w:nsid w:val="770264F1"/>
    <w:multiLevelType w:val="hybridMultilevel"/>
    <w:tmpl w:val="6C268A96"/>
    <w:lvl w:ilvl="0" w:tplc="75A6D4B4">
      <w:start w:val="1"/>
      <w:numFmt w:val="bullet"/>
      <w:lvlText w:val=""/>
      <w:lvlJc w:val="left"/>
      <w:pPr>
        <w:ind w:left="420" w:hanging="420"/>
      </w:pPr>
      <w:rPr>
        <w:rFonts w:ascii="Wingdings" w:hAnsi="Wingdings"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nsid w:val="7A741A1A"/>
    <w:multiLevelType w:val="hybridMultilevel"/>
    <w:tmpl w:val="248A0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D910D4"/>
    <w:multiLevelType w:val="hybridMultilevel"/>
    <w:tmpl w:val="2938C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5A705D"/>
    <w:multiLevelType w:val="hybridMultilevel"/>
    <w:tmpl w:val="DC124B62"/>
    <w:lvl w:ilvl="0" w:tplc="AB08C56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7"/>
  </w:num>
  <w:num w:numId="2">
    <w:abstractNumId w:val="32"/>
  </w:num>
  <w:num w:numId="3">
    <w:abstractNumId w:val="19"/>
  </w:num>
  <w:num w:numId="4">
    <w:abstractNumId w:val="17"/>
  </w:num>
  <w:num w:numId="5">
    <w:abstractNumId w:val="12"/>
  </w:num>
  <w:num w:numId="6">
    <w:abstractNumId w:val="6"/>
  </w:num>
  <w:num w:numId="7">
    <w:abstractNumId w:val="22"/>
  </w:num>
  <w:num w:numId="8">
    <w:abstractNumId w:val="15"/>
  </w:num>
  <w:num w:numId="9">
    <w:abstractNumId w:val="25"/>
  </w:num>
  <w:num w:numId="10">
    <w:abstractNumId w:val="30"/>
  </w:num>
  <w:num w:numId="11">
    <w:abstractNumId w:val="23"/>
  </w:num>
  <w:num w:numId="12">
    <w:abstractNumId w:val="35"/>
  </w:num>
  <w:num w:numId="13">
    <w:abstractNumId w:val="37"/>
  </w:num>
  <w:num w:numId="14">
    <w:abstractNumId w:val="1"/>
  </w:num>
  <w:num w:numId="15">
    <w:abstractNumId w:val="0"/>
  </w:num>
  <w:num w:numId="16">
    <w:abstractNumId w:val="21"/>
  </w:num>
  <w:num w:numId="17">
    <w:abstractNumId w:val="38"/>
  </w:num>
  <w:num w:numId="18">
    <w:abstractNumId w:val="3"/>
  </w:num>
  <w:num w:numId="19">
    <w:abstractNumId w:val="20"/>
  </w:num>
  <w:num w:numId="20">
    <w:abstractNumId w:val="13"/>
  </w:num>
  <w:num w:numId="21">
    <w:abstractNumId w:val="21"/>
  </w:num>
  <w:num w:numId="22">
    <w:abstractNumId w:val="21"/>
  </w:num>
  <w:num w:numId="23">
    <w:abstractNumId w:val="21"/>
  </w:num>
  <w:num w:numId="24">
    <w:abstractNumId w:val="21"/>
  </w:num>
  <w:num w:numId="25">
    <w:abstractNumId w:val="21"/>
  </w:num>
  <w:num w:numId="26">
    <w:abstractNumId w:val="21"/>
  </w:num>
  <w:num w:numId="27">
    <w:abstractNumId w:val="21"/>
  </w:num>
  <w:num w:numId="28">
    <w:abstractNumId w:val="34"/>
  </w:num>
  <w:num w:numId="29">
    <w:abstractNumId w:val="21"/>
  </w:num>
  <w:num w:numId="30">
    <w:abstractNumId w:val="26"/>
  </w:num>
  <w:num w:numId="31">
    <w:abstractNumId w:val="21"/>
  </w:num>
  <w:num w:numId="32">
    <w:abstractNumId w:val="24"/>
  </w:num>
  <w:num w:numId="33">
    <w:abstractNumId w:val="21"/>
  </w:num>
  <w:num w:numId="34">
    <w:abstractNumId w:val="21"/>
  </w:num>
  <w:num w:numId="35">
    <w:abstractNumId w:val="4"/>
  </w:num>
  <w:num w:numId="36">
    <w:abstractNumId w:val="28"/>
  </w:num>
  <w:num w:numId="37">
    <w:abstractNumId w:val="21"/>
  </w:num>
  <w:num w:numId="38">
    <w:abstractNumId w:val="21"/>
  </w:num>
  <w:num w:numId="39">
    <w:abstractNumId w:val="8"/>
  </w:num>
  <w:num w:numId="40">
    <w:abstractNumId w:val="14"/>
  </w:num>
  <w:num w:numId="41">
    <w:abstractNumId w:val="21"/>
  </w:num>
  <w:num w:numId="42">
    <w:abstractNumId w:val="21"/>
  </w:num>
  <w:num w:numId="43">
    <w:abstractNumId w:val="5"/>
  </w:num>
  <w:num w:numId="44">
    <w:abstractNumId w:val="27"/>
  </w:num>
  <w:num w:numId="45">
    <w:abstractNumId w:val="21"/>
  </w:num>
  <w:num w:numId="46">
    <w:abstractNumId w:val="9"/>
  </w:num>
  <w:num w:numId="47">
    <w:abstractNumId w:val="31"/>
  </w:num>
  <w:num w:numId="48">
    <w:abstractNumId w:val="18"/>
  </w:num>
  <w:num w:numId="49">
    <w:abstractNumId w:val="2"/>
  </w:num>
  <w:num w:numId="50">
    <w:abstractNumId w:val="11"/>
  </w:num>
  <w:num w:numId="51">
    <w:abstractNumId w:val="16"/>
  </w:num>
  <w:num w:numId="52">
    <w:abstractNumId w:val="29"/>
  </w:num>
  <w:num w:numId="53">
    <w:abstractNumId w:val="36"/>
  </w:num>
  <w:num w:numId="54">
    <w:abstractNumId w:val="10"/>
  </w:num>
  <w:num w:numId="55">
    <w:abstractNumId w:val="33"/>
  </w:num>
  <w:numIdMacAtCleanup w:val="5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amal">
    <w15:presenceInfo w15:providerId="None" w15:userId="Zamal"/>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1021"/>
  <w:trackRevisions/>
  <w:defaultTabStop w:val="720"/>
  <w:drawingGridHorizontalSpacing w:val="110"/>
  <w:displayHorizontalDrawingGridEvery w:val="2"/>
  <w:characterSpacingControl w:val="doNotCompress"/>
  <w:hdrShapeDefaults>
    <o:shapedefaults v:ext="edit" spidmax="18434">
      <v:textbox inset="5.85pt,.7pt,5.85pt,.7pt"/>
    </o:shapedefaults>
    <o:shapelayout v:ext="edit">
      <o:idmap v:ext="edit" data="13"/>
    </o:shapelayout>
  </w:hdrShapeDefaults>
  <w:footnotePr>
    <w:footnote w:id="0"/>
    <w:footnote w:id="1"/>
  </w:footnotePr>
  <w:endnotePr>
    <w:endnote w:id="0"/>
    <w:endnote w:id="1"/>
  </w:endnotePr>
  <w:compat>
    <w:useFELayout/>
  </w:compat>
  <w:rsids>
    <w:rsidRoot w:val="008D15D4"/>
    <w:rsid w:val="0000282D"/>
    <w:rsid w:val="00003077"/>
    <w:rsid w:val="000037F9"/>
    <w:rsid w:val="000066B1"/>
    <w:rsid w:val="00006F68"/>
    <w:rsid w:val="00013E61"/>
    <w:rsid w:val="00021F32"/>
    <w:rsid w:val="0002290D"/>
    <w:rsid w:val="000260A4"/>
    <w:rsid w:val="000323B0"/>
    <w:rsid w:val="000404BC"/>
    <w:rsid w:val="00047423"/>
    <w:rsid w:val="00051D02"/>
    <w:rsid w:val="000529FD"/>
    <w:rsid w:val="000531F1"/>
    <w:rsid w:val="0005350C"/>
    <w:rsid w:val="00055EA1"/>
    <w:rsid w:val="00062022"/>
    <w:rsid w:val="00062272"/>
    <w:rsid w:val="00064518"/>
    <w:rsid w:val="00071346"/>
    <w:rsid w:val="000747AF"/>
    <w:rsid w:val="00074955"/>
    <w:rsid w:val="000753A0"/>
    <w:rsid w:val="00076589"/>
    <w:rsid w:val="00076866"/>
    <w:rsid w:val="0007762A"/>
    <w:rsid w:val="00080C55"/>
    <w:rsid w:val="00083BB0"/>
    <w:rsid w:val="000844E9"/>
    <w:rsid w:val="00084C80"/>
    <w:rsid w:val="00086169"/>
    <w:rsid w:val="000878C1"/>
    <w:rsid w:val="00087D88"/>
    <w:rsid w:val="000919F5"/>
    <w:rsid w:val="00094E16"/>
    <w:rsid w:val="00097456"/>
    <w:rsid w:val="000A06DD"/>
    <w:rsid w:val="000A141A"/>
    <w:rsid w:val="000A2E97"/>
    <w:rsid w:val="000A307F"/>
    <w:rsid w:val="000A3596"/>
    <w:rsid w:val="000A389B"/>
    <w:rsid w:val="000A3CDD"/>
    <w:rsid w:val="000A507C"/>
    <w:rsid w:val="000A598B"/>
    <w:rsid w:val="000B0841"/>
    <w:rsid w:val="000B4EB7"/>
    <w:rsid w:val="000C4824"/>
    <w:rsid w:val="000C5E87"/>
    <w:rsid w:val="000D090D"/>
    <w:rsid w:val="000D3346"/>
    <w:rsid w:val="000D708E"/>
    <w:rsid w:val="000D7235"/>
    <w:rsid w:val="000D7992"/>
    <w:rsid w:val="000E1C88"/>
    <w:rsid w:val="000E216A"/>
    <w:rsid w:val="000E333E"/>
    <w:rsid w:val="000E7C0D"/>
    <w:rsid w:val="000F0A14"/>
    <w:rsid w:val="000F19AE"/>
    <w:rsid w:val="000F25F8"/>
    <w:rsid w:val="000F345B"/>
    <w:rsid w:val="000F3BDB"/>
    <w:rsid w:val="000F5D35"/>
    <w:rsid w:val="001042B4"/>
    <w:rsid w:val="00106073"/>
    <w:rsid w:val="00106C55"/>
    <w:rsid w:val="0011017B"/>
    <w:rsid w:val="0011026C"/>
    <w:rsid w:val="00111BF7"/>
    <w:rsid w:val="00115727"/>
    <w:rsid w:val="00120667"/>
    <w:rsid w:val="00125502"/>
    <w:rsid w:val="00130140"/>
    <w:rsid w:val="001336E1"/>
    <w:rsid w:val="00136383"/>
    <w:rsid w:val="001368D7"/>
    <w:rsid w:val="001404C3"/>
    <w:rsid w:val="00140FD4"/>
    <w:rsid w:val="00142D23"/>
    <w:rsid w:val="0014318E"/>
    <w:rsid w:val="0014347D"/>
    <w:rsid w:val="0014379E"/>
    <w:rsid w:val="0014439C"/>
    <w:rsid w:val="00145865"/>
    <w:rsid w:val="001504FD"/>
    <w:rsid w:val="00152E2B"/>
    <w:rsid w:val="00153185"/>
    <w:rsid w:val="00154E74"/>
    <w:rsid w:val="00156F2C"/>
    <w:rsid w:val="001616D4"/>
    <w:rsid w:val="00163834"/>
    <w:rsid w:val="0016384C"/>
    <w:rsid w:val="001665EF"/>
    <w:rsid w:val="00166E3B"/>
    <w:rsid w:val="00175AD6"/>
    <w:rsid w:val="00175D4F"/>
    <w:rsid w:val="0017772E"/>
    <w:rsid w:val="0017779F"/>
    <w:rsid w:val="00185B6E"/>
    <w:rsid w:val="001868D8"/>
    <w:rsid w:val="0019042E"/>
    <w:rsid w:val="00190A9D"/>
    <w:rsid w:val="00190FF9"/>
    <w:rsid w:val="00192A49"/>
    <w:rsid w:val="00192A60"/>
    <w:rsid w:val="00193B28"/>
    <w:rsid w:val="00194DD5"/>
    <w:rsid w:val="0019577D"/>
    <w:rsid w:val="00196958"/>
    <w:rsid w:val="001979BE"/>
    <w:rsid w:val="00197B70"/>
    <w:rsid w:val="001A159F"/>
    <w:rsid w:val="001A2292"/>
    <w:rsid w:val="001A5F25"/>
    <w:rsid w:val="001A68F9"/>
    <w:rsid w:val="001A6DFE"/>
    <w:rsid w:val="001B2114"/>
    <w:rsid w:val="001B41C7"/>
    <w:rsid w:val="001B5DC7"/>
    <w:rsid w:val="001B7251"/>
    <w:rsid w:val="001C4D77"/>
    <w:rsid w:val="001C626C"/>
    <w:rsid w:val="001D0B01"/>
    <w:rsid w:val="001D7CB1"/>
    <w:rsid w:val="001E1ED6"/>
    <w:rsid w:val="001E1F3B"/>
    <w:rsid w:val="001E361D"/>
    <w:rsid w:val="001E3E07"/>
    <w:rsid w:val="001E46DC"/>
    <w:rsid w:val="001E4B56"/>
    <w:rsid w:val="001F0C76"/>
    <w:rsid w:val="001F0D8A"/>
    <w:rsid w:val="001F451E"/>
    <w:rsid w:val="0020564C"/>
    <w:rsid w:val="0021335D"/>
    <w:rsid w:val="00216005"/>
    <w:rsid w:val="00216160"/>
    <w:rsid w:val="002171B1"/>
    <w:rsid w:val="00226EC1"/>
    <w:rsid w:val="00230E6A"/>
    <w:rsid w:val="0023144E"/>
    <w:rsid w:val="002322DF"/>
    <w:rsid w:val="00236E2A"/>
    <w:rsid w:val="002379A1"/>
    <w:rsid w:val="00241484"/>
    <w:rsid w:val="002455FE"/>
    <w:rsid w:val="00245ED3"/>
    <w:rsid w:val="002460B7"/>
    <w:rsid w:val="002470BF"/>
    <w:rsid w:val="00247309"/>
    <w:rsid w:val="00247B6E"/>
    <w:rsid w:val="0025263D"/>
    <w:rsid w:val="00253EBE"/>
    <w:rsid w:val="00257EFF"/>
    <w:rsid w:val="00260AF6"/>
    <w:rsid w:val="00262DCB"/>
    <w:rsid w:val="002643F9"/>
    <w:rsid w:val="00264BB2"/>
    <w:rsid w:val="00265099"/>
    <w:rsid w:val="002751F1"/>
    <w:rsid w:val="00276212"/>
    <w:rsid w:val="00276DDD"/>
    <w:rsid w:val="00277600"/>
    <w:rsid w:val="00281CF3"/>
    <w:rsid w:val="00281FDA"/>
    <w:rsid w:val="0028467C"/>
    <w:rsid w:val="00285304"/>
    <w:rsid w:val="00287F7D"/>
    <w:rsid w:val="00290E55"/>
    <w:rsid w:val="00291641"/>
    <w:rsid w:val="0029178B"/>
    <w:rsid w:val="00292065"/>
    <w:rsid w:val="00292CB5"/>
    <w:rsid w:val="00293C44"/>
    <w:rsid w:val="00294665"/>
    <w:rsid w:val="00295D0C"/>
    <w:rsid w:val="00296DE8"/>
    <w:rsid w:val="002A47FF"/>
    <w:rsid w:val="002A6BF3"/>
    <w:rsid w:val="002B0827"/>
    <w:rsid w:val="002B23C3"/>
    <w:rsid w:val="002B2AC8"/>
    <w:rsid w:val="002B32C4"/>
    <w:rsid w:val="002B4117"/>
    <w:rsid w:val="002B5642"/>
    <w:rsid w:val="002B639D"/>
    <w:rsid w:val="002B6985"/>
    <w:rsid w:val="002C01E0"/>
    <w:rsid w:val="002C1E30"/>
    <w:rsid w:val="002C2AD2"/>
    <w:rsid w:val="002C4403"/>
    <w:rsid w:val="002C53B8"/>
    <w:rsid w:val="002C5C09"/>
    <w:rsid w:val="002C7778"/>
    <w:rsid w:val="002D066B"/>
    <w:rsid w:val="002D130E"/>
    <w:rsid w:val="002D1D59"/>
    <w:rsid w:val="002D66CF"/>
    <w:rsid w:val="002D7862"/>
    <w:rsid w:val="002D7887"/>
    <w:rsid w:val="002E0841"/>
    <w:rsid w:val="002E107C"/>
    <w:rsid w:val="002E52E1"/>
    <w:rsid w:val="002F14AD"/>
    <w:rsid w:val="002F22A6"/>
    <w:rsid w:val="002F41E7"/>
    <w:rsid w:val="002F4650"/>
    <w:rsid w:val="002F595A"/>
    <w:rsid w:val="002F7651"/>
    <w:rsid w:val="00300109"/>
    <w:rsid w:val="003047F9"/>
    <w:rsid w:val="00304A4B"/>
    <w:rsid w:val="0030742E"/>
    <w:rsid w:val="00307B1B"/>
    <w:rsid w:val="0031062F"/>
    <w:rsid w:val="00311880"/>
    <w:rsid w:val="00311CC3"/>
    <w:rsid w:val="00314A2F"/>
    <w:rsid w:val="00315356"/>
    <w:rsid w:val="00327EBF"/>
    <w:rsid w:val="0033305B"/>
    <w:rsid w:val="00334A31"/>
    <w:rsid w:val="0033539A"/>
    <w:rsid w:val="003371A4"/>
    <w:rsid w:val="00337802"/>
    <w:rsid w:val="00342477"/>
    <w:rsid w:val="00344D3F"/>
    <w:rsid w:val="00346AA3"/>
    <w:rsid w:val="00346BFE"/>
    <w:rsid w:val="00347F5A"/>
    <w:rsid w:val="00350A30"/>
    <w:rsid w:val="0035381B"/>
    <w:rsid w:val="003578C5"/>
    <w:rsid w:val="00357EE0"/>
    <w:rsid w:val="00361383"/>
    <w:rsid w:val="00362D82"/>
    <w:rsid w:val="00362ED0"/>
    <w:rsid w:val="00363033"/>
    <w:rsid w:val="00364B9C"/>
    <w:rsid w:val="00364F95"/>
    <w:rsid w:val="00365DA7"/>
    <w:rsid w:val="0037230C"/>
    <w:rsid w:val="0037539D"/>
    <w:rsid w:val="00375EE9"/>
    <w:rsid w:val="00376F59"/>
    <w:rsid w:val="00377616"/>
    <w:rsid w:val="00381C7D"/>
    <w:rsid w:val="00381EA1"/>
    <w:rsid w:val="00381F43"/>
    <w:rsid w:val="00384FF2"/>
    <w:rsid w:val="0038797F"/>
    <w:rsid w:val="00391816"/>
    <w:rsid w:val="00391B55"/>
    <w:rsid w:val="003930FD"/>
    <w:rsid w:val="00394F3C"/>
    <w:rsid w:val="00395C03"/>
    <w:rsid w:val="00395C63"/>
    <w:rsid w:val="00396545"/>
    <w:rsid w:val="003971FE"/>
    <w:rsid w:val="0039790F"/>
    <w:rsid w:val="003A026D"/>
    <w:rsid w:val="003A1315"/>
    <w:rsid w:val="003A1714"/>
    <w:rsid w:val="003A2E21"/>
    <w:rsid w:val="003A5059"/>
    <w:rsid w:val="003A65EF"/>
    <w:rsid w:val="003A6CBE"/>
    <w:rsid w:val="003B1B94"/>
    <w:rsid w:val="003B2191"/>
    <w:rsid w:val="003B3C5D"/>
    <w:rsid w:val="003B3F53"/>
    <w:rsid w:val="003B464C"/>
    <w:rsid w:val="003C1413"/>
    <w:rsid w:val="003C1B3C"/>
    <w:rsid w:val="003C1DA1"/>
    <w:rsid w:val="003C3A0E"/>
    <w:rsid w:val="003C464E"/>
    <w:rsid w:val="003C7C67"/>
    <w:rsid w:val="003D16B8"/>
    <w:rsid w:val="003D2045"/>
    <w:rsid w:val="003D3839"/>
    <w:rsid w:val="003D3A79"/>
    <w:rsid w:val="003D51BA"/>
    <w:rsid w:val="003E2541"/>
    <w:rsid w:val="003E5377"/>
    <w:rsid w:val="003E69DB"/>
    <w:rsid w:val="003E6AF6"/>
    <w:rsid w:val="003E73BA"/>
    <w:rsid w:val="003F2CA9"/>
    <w:rsid w:val="003F3513"/>
    <w:rsid w:val="003F370C"/>
    <w:rsid w:val="003F3DD6"/>
    <w:rsid w:val="003F66A4"/>
    <w:rsid w:val="00400E26"/>
    <w:rsid w:val="004048E2"/>
    <w:rsid w:val="00404CF9"/>
    <w:rsid w:val="00405CE2"/>
    <w:rsid w:val="00407A7D"/>
    <w:rsid w:val="00407F9C"/>
    <w:rsid w:val="00416806"/>
    <w:rsid w:val="00416D82"/>
    <w:rsid w:val="0041716C"/>
    <w:rsid w:val="004224B3"/>
    <w:rsid w:val="004229A7"/>
    <w:rsid w:val="004239B6"/>
    <w:rsid w:val="004239E1"/>
    <w:rsid w:val="00424569"/>
    <w:rsid w:val="0042484D"/>
    <w:rsid w:val="00425A1F"/>
    <w:rsid w:val="0043015E"/>
    <w:rsid w:val="004319CF"/>
    <w:rsid w:val="00433EF9"/>
    <w:rsid w:val="004401F2"/>
    <w:rsid w:val="004406AF"/>
    <w:rsid w:val="004407F1"/>
    <w:rsid w:val="00440B8F"/>
    <w:rsid w:val="0044570C"/>
    <w:rsid w:val="00446926"/>
    <w:rsid w:val="00447745"/>
    <w:rsid w:val="00460DFF"/>
    <w:rsid w:val="00464A20"/>
    <w:rsid w:val="00467680"/>
    <w:rsid w:val="0047576C"/>
    <w:rsid w:val="004760A4"/>
    <w:rsid w:val="00476FC4"/>
    <w:rsid w:val="00480A51"/>
    <w:rsid w:val="00483B2A"/>
    <w:rsid w:val="00484E1D"/>
    <w:rsid w:val="00494072"/>
    <w:rsid w:val="00495613"/>
    <w:rsid w:val="004969C3"/>
    <w:rsid w:val="00497243"/>
    <w:rsid w:val="004A0C56"/>
    <w:rsid w:val="004B0FEF"/>
    <w:rsid w:val="004B5B81"/>
    <w:rsid w:val="004B6624"/>
    <w:rsid w:val="004B7001"/>
    <w:rsid w:val="004B7070"/>
    <w:rsid w:val="004C135A"/>
    <w:rsid w:val="004C1C43"/>
    <w:rsid w:val="004C4567"/>
    <w:rsid w:val="004C5AF2"/>
    <w:rsid w:val="004C6E89"/>
    <w:rsid w:val="004E1C47"/>
    <w:rsid w:val="004E1D1D"/>
    <w:rsid w:val="004E2501"/>
    <w:rsid w:val="004E5011"/>
    <w:rsid w:val="004F0FA5"/>
    <w:rsid w:val="004F1205"/>
    <w:rsid w:val="004F2362"/>
    <w:rsid w:val="0050508A"/>
    <w:rsid w:val="0050603A"/>
    <w:rsid w:val="00507B37"/>
    <w:rsid w:val="00510AD2"/>
    <w:rsid w:val="00514395"/>
    <w:rsid w:val="00514CBF"/>
    <w:rsid w:val="00514DFE"/>
    <w:rsid w:val="005160DB"/>
    <w:rsid w:val="00516653"/>
    <w:rsid w:val="0052198F"/>
    <w:rsid w:val="0053085E"/>
    <w:rsid w:val="005318FF"/>
    <w:rsid w:val="00532FEE"/>
    <w:rsid w:val="00533E5C"/>
    <w:rsid w:val="005352DB"/>
    <w:rsid w:val="005378B5"/>
    <w:rsid w:val="00544481"/>
    <w:rsid w:val="00546623"/>
    <w:rsid w:val="00552DF9"/>
    <w:rsid w:val="005622AE"/>
    <w:rsid w:val="00562A8E"/>
    <w:rsid w:val="00562E44"/>
    <w:rsid w:val="00565A3B"/>
    <w:rsid w:val="00566760"/>
    <w:rsid w:val="0056732A"/>
    <w:rsid w:val="00567D67"/>
    <w:rsid w:val="0057136F"/>
    <w:rsid w:val="005726FC"/>
    <w:rsid w:val="00576D1E"/>
    <w:rsid w:val="00581075"/>
    <w:rsid w:val="00585057"/>
    <w:rsid w:val="005920FD"/>
    <w:rsid w:val="005955DD"/>
    <w:rsid w:val="005A454F"/>
    <w:rsid w:val="005A6184"/>
    <w:rsid w:val="005A64F4"/>
    <w:rsid w:val="005B1CBC"/>
    <w:rsid w:val="005B1E4A"/>
    <w:rsid w:val="005B2392"/>
    <w:rsid w:val="005B459A"/>
    <w:rsid w:val="005B61EA"/>
    <w:rsid w:val="005C1CF8"/>
    <w:rsid w:val="005C2D27"/>
    <w:rsid w:val="005C4A92"/>
    <w:rsid w:val="005C5EDF"/>
    <w:rsid w:val="005C7750"/>
    <w:rsid w:val="005C794F"/>
    <w:rsid w:val="005D16D8"/>
    <w:rsid w:val="005D1C15"/>
    <w:rsid w:val="005D383F"/>
    <w:rsid w:val="005E1958"/>
    <w:rsid w:val="005E3255"/>
    <w:rsid w:val="005E622F"/>
    <w:rsid w:val="005F523D"/>
    <w:rsid w:val="005F54A4"/>
    <w:rsid w:val="00603BFF"/>
    <w:rsid w:val="00604B3D"/>
    <w:rsid w:val="006054C0"/>
    <w:rsid w:val="00606485"/>
    <w:rsid w:val="006114E1"/>
    <w:rsid w:val="00613239"/>
    <w:rsid w:val="00613602"/>
    <w:rsid w:val="006150A6"/>
    <w:rsid w:val="0061626E"/>
    <w:rsid w:val="00621349"/>
    <w:rsid w:val="006217EB"/>
    <w:rsid w:val="00622521"/>
    <w:rsid w:val="00624370"/>
    <w:rsid w:val="006249BA"/>
    <w:rsid w:val="00625CC5"/>
    <w:rsid w:val="006263D5"/>
    <w:rsid w:val="006274A7"/>
    <w:rsid w:val="00627AA9"/>
    <w:rsid w:val="006311E0"/>
    <w:rsid w:val="0063161A"/>
    <w:rsid w:val="00631E53"/>
    <w:rsid w:val="006320FD"/>
    <w:rsid w:val="006358B0"/>
    <w:rsid w:val="00642C2D"/>
    <w:rsid w:val="006433F2"/>
    <w:rsid w:val="006445DD"/>
    <w:rsid w:val="00647552"/>
    <w:rsid w:val="00650A60"/>
    <w:rsid w:val="00653582"/>
    <w:rsid w:val="00653E27"/>
    <w:rsid w:val="0065469E"/>
    <w:rsid w:val="0065761A"/>
    <w:rsid w:val="00661950"/>
    <w:rsid w:val="006635F8"/>
    <w:rsid w:val="00666E91"/>
    <w:rsid w:val="0066724A"/>
    <w:rsid w:val="006702C9"/>
    <w:rsid w:val="00671EDC"/>
    <w:rsid w:val="00672E40"/>
    <w:rsid w:val="00676114"/>
    <w:rsid w:val="0069148E"/>
    <w:rsid w:val="00692C74"/>
    <w:rsid w:val="00692FD2"/>
    <w:rsid w:val="00693917"/>
    <w:rsid w:val="00694E1D"/>
    <w:rsid w:val="006954E1"/>
    <w:rsid w:val="00696C09"/>
    <w:rsid w:val="006A070C"/>
    <w:rsid w:val="006A6C4D"/>
    <w:rsid w:val="006B2086"/>
    <w:rsid w:val="006B2B29"/>
    <w:rsid w:val="006B2B55"/>
    <w:rsid w:val="006B3E51"/>
    <w:rsid w:val="006B4074"/>
    <w:rsid w:val="006B5954"/>
    <w:rsid w:val="006B5BE6"/>
    <w:rsid w:val="006B674D"/>
    <w:rsid w:val="006B6F82"/>
    <w:rsid w:val="006B7F1D"/>
    <w:rsid w:val="006C11BB"/>
    <w:rsid w:val="006C1335"/>
    <w:rsid w:val="006C1D08"/>
    <w:rsid w:val="006C35BA"/>
    <w:rsid w:val="006C44FF"/>
    <w:rsid w:val="006C57B6"/>
    <w:rsid w:val="006C62C3"/>
    <w:rsid w:val="006D0D60"/>
    <w:rsid w:val="006D3130"/>
    <w:rsid w:val="006D44EA"/>
    <w:rsid w:val="006D6849"/>
    <w:rsid w:val="006E0142"/>
    <w:rsid w:val="006E155A"/>
    <w:rsid w:val="006F3544"/>
    <w:rsid w:val="006F3A37"/>
    <w:rsid w:val="006F583B"/>
    <w:rsid w:val="00706C5D"/>
    <w:rsid w:val="0071097B"/>
    <w:rsid w:val="00710BE9"/>
    <w:rsid w:val="00711613"/>
    <w:rsid w:val="00711E81"/>
    <w:rsid w:val="00713095"/>
    <w:rsid w:val="007145DC"/>
    <w:rsid w:val="00716420"/>
    <w:rsid w:val="0072051C"/>
    <w:rsid w:val="00722560"/>
    <w:rsid w:val="00731511"/>
    <w:rsid w:val="00731F89"/>
    <w:rsid w:val="0073451A"/>
    <w:rsid w:val="007355C2"/>
    <w:rsid w:val="007367BC"/>
    <w:rsid w:val="00736F84"/>
    <w:rsid w:val="00737FDC"/>
    <w:rsid w:val="0074101E"/>
    <w:rsid w:val="007445C6"/>
    <w:rsid w:val="00747CF2"/>
    <w:rsid w:val="0075108F"/>
    <w:rsid w:val="007548B9"/>
    <w:rsid w:val="00755117"/>
    <w:rsid w:val="00756A5D"/>
    <w:rsid w:val="007574E4"/>
    <w:rsid w:val="0076440E"/>
    <w:rsid w:val="00764B41"/>
    <w:rsid w:val="007661C7"/>
    <w:rsid w:val="00770A21"/>
    <w:rsid w:val="0077612A"/>
    <w:rsid w:val="0077652F"/>
    <w:rsid w:val="00776E27"/>
    <w:rsid w:val="00784B08"/>
    <w:rsid w:val="007854C2"/>
    <w:rsid w:val="0078761C"/>
    <w:rsid w:val="0079317A"/>
    <w:rsid w:val="007A20B6"/>
    <w:rsid w:val="007A231B"/>
    <w:rsid w:val="007A6CC9"/>
    <w:rsid w:val="007B0810"/>
    <w:rsid w:val="007B1E67"/>
    <w:rsid w:val="007B35B6"/>
    <w:rsid w:val="007B3B32"/>
    <w:rsid w:val="007B5E26"/>
    <w:rsid w:val="007B63B1"/>
    <w:rsid w:val="007B7511"/>
    <w:rsid w:val="007C3EAF"/>
    <w:rsid w:val="007C4CB9"/>
    <w:rsid w:val="007C4CFE"/>
    <w:rsid w:val="007C54DA"/>
    <w:rsid w:val="007C7157"/>
    <w:rsid w:val="007D0409"/>
    <w:rsid w:val="007D0DDD"/>
    <w:rsid w:val="007D27AF"/>
    <w:rsid w:val="007D4737"/>
    <w:rsid w:val="007D5E54"/>
    <w:rsid w:val="007E0F57"/>
    <w:rsid w:val="007E3388"/>
    <w:rsid w:val="007E3973"/>
    <w:rsid w:val="007F219D"/>
    <w:rsid w:val="007F29CD"/>
    <w:rsid w:val="007F748E"/>
    <w:rsid w:val="00800B21"/>
    <w:rsid w:val="008016BD"/>
    <w:rsid w:val="00803645"/>
    <w:rsid w:val="0080401D"/>
    <w:rsid w:val="00804114"/>
    <w:rsid w:val="00814E1B"/>
    <w:rsid w:val="008211F5"/>
    <w:rsid w:val="00824DF6"/>
    <w:rsid w:val="00825EDF"/>
    <w:rsid w:val="008275A2"/>
    <w:rsid w:val="008300C2"/>
    <w:rsid w:val="0083093D"/>
    <w:rsid w:val="00831253"/>
    <w:rsid w:val="00833FF8"/>
    <w:rsid w:val="00843A07"/>
    <w:rsid w:val="00843B64"/>
    <w:rsid w:val="00844A38"/>
    <w:rsid w:val="008500F2"/>
    <w:rsid w:val="00851471"/>
    <w:rsid w:val="008516A5"/>
    <w:rsid w:val="00853BDA"/>
    <w:rsid w:val="00861D5D"/>
    <w:rsid w:val="0086381D"/>
    <w:rsid w:val="00866FFB"/>
    <w:rsid w:val="0087229E"/>
    <w:rsid w:val="00872F4D"/>
    <w:rsid w:val="00873978"/>
    <w:rsid w:val="00875D4C"/>
    <w:rsid w:val="008765A1"/>
    <w:rsid w:val="008765D1"/>
    <w:rsid w:val="00880328"/>
    <w:rsid w:val="00880383"/>
    <w:rsid w:val="00883775"/>
    <w:rsid w:val="0088644E"/>
    <w:rsid w:val="00890B3A"/>
    <w:rsid w:val="00895C83"/>
    <w:rsid w:val="008B0F05"/>
    <w:rsid w:val="008B1D52"/>
    <w:rsid w:val="008B3399"/>
    <w:rsid w:val="008B4453"/>
    <w:rsid w:val="008B59AD"/>
    <w:rsid w:val="008B7748"/>
    <w:rsid w:val="008C2760"/>
    <w:rsid w:val="008C593B"/>
    <w:rsid w:val="008D15D4"/>
    <w:rsid w:val="008D322C"/>
    <w:rsid w:val="008D38EA"/>
    <w:rsid w:val="008D4949"/>
    <w:rsid w:val="008D7731"/>
    <w:rsid w:val="008E1035"/>
    <w:rsid w:val="008E2553"/>
    <w:rsid w:val="008E4E21"/>
    <w:rsid w:val="008E5291"/>
    <w:rsid w:val="008F0F0E"/>
    <w:rsid w:val="008F2273"/>
    <w:rsid w:val="008F3347"/>
    <w:rsid w:val="008F55EB"/>
    <w:rsid w:val="00900C50"/>
    <w:rsid w:val="00902BA4"/>
    <w:rsid w:val="00907439"/>
    <w:rsid w:val="00911DEA"/>
    <w:rsid w:val="009141B4"/>
    <w:rsid w:val="00916E3A"/>
    <w:rsid w:val="00917644"/>
    <w:rsid w:val="00921241"/>
    <w:rsid w:val="00921E52"/>
    <w:rsid w:val="00922D60"/>
    <w:rsid w:val="00922F0A"/>
    <w:rsid w:val="009236D3"/>
    <w:rsid w:val="00924BC9"/>
    <w:rsid w:val="009264E7"/>
    <w:rsid w:val="00927C4F"/>
    <w:rsid w:val="00930572"/>
    <w:rsid w:val="0093149A"/>
    <w:rsid w:val="00933DC2"/>
    <w:rsid w:val="00940E4F"/>
    <w:rsid w:val="00941B3F"/>
    <w:rsid w:val="00941E54"/>
    <w:rsid w:val="00942346"/>
    <w:rsid w:val="00943D73"/>
    <w:rsid w:val="00950D47"/>
    <w:rsid w:val="009526D7"/>
    <w:rsid w:val="00952A46"/>
    <w:rsid w:val="00954163"/>
    <w:rsid w:val="00957418"/>
    <w:rsid w:val="00960177"/>
    <w:rsid w:val="00967264"/>
    <w:rsid w:val="009677E0"/>
    <w:rsid w:val="00973465"/>
    <w:rsid w:val="00973637"/>
    <w:rsid w:val="009748B5"/>
    <w:rsid w:val="00976631"/>
    <w:rsid w:val="0098073B"/>
    <w:rsid w:val="00983D9F"/>
    <w:rsid w:val="00985258"/>
    <w:rsid w:val="00987728"/>
    <w:rsid w:val="009879D8"/>
    <w:rsid w:val="00987BFA"/>
    <w:rsid w:val="00990AE9"/>
    <w:rsid w:val="00992C9D"/>
    <w:rsid w:val="00993447"/>
    <w:rsid w:val="0099449A"/>
    <w:rsid w:val="00994892"/>
    <w:rsid w:val="009A157C"/>
    <w:rsid w:val="009A1B31"/>
    <w:rsid w:val="009A75F6"/>
    <w:rsid w:val="009B21AD"/>
    <w:rsid w:val="009B351A"/>
    <w:rsid w:val="009B641B"/>
    <w:rsid w:val="009B67FA"/>
    <w:rsid w:val="009B73DB"/>
    <w:rsid w:val="009B7CB3"/>
    <w:rsid w:val="009D020F"/>
    <w:rsid w:val="009D1AC9"/>
    <w:rsid w:val="009D209B"/>
    <w:rsid w:val="009D2AE6"/>
    <w:rsid w:val="009D3FD8"/>
    <w:rsid w:val="009D7E79"/>
    <w:rsid w:val="009E0161"/>
    <w:rsid w:val="009E1367"/>
    <w:rsid w:val="009E206A"/>
    <w:rsid w:val="009E255A"/>
    <w:rsid w:val="009E3F52"/>
    <w:rsid w:val="009E6130"/>
    <w:rsid w:val="009E6BAB"/>
    <w:rsid w:val="009E6C0E"/>
    <w:rsid w:val="009F09E9"/>
    <w:rsid w:val="009F0AAA"/>
    <w:rsid w:val="009F0F01"/>
    <w:rsid w:val="009F3246"/>
    <w:rsid w:val="009F3675"/>
    <w:rsid w:val="00A00543"/>
    <w:rsid w:val="00A01BE8"/>
    <w:rsid w:val="00A02A51"/>
    <w:rsid w:val="00A0545A"/>
    <w:rsid w:val="00A10919"/>
    <w:rsid w:val="00A11C15"/>
    <w:rsid w:val="00A14DD9"/>
    <w:rsid w:val="00A17F53"/>
    <w:rsid w:val="00A23EC0"/>
    <w:rsid w:val="00A23F2F"/>
    <w:rsid w:val="00A24435"/>
    <w:rsid w:val="00A265C1"/>
    <w:rsid w:val="00A27BDF"/>
    <w:rsid w:val="00A303D5"/>
    <w:rsid w:val="00A32698"/>
    <w:rsid w:val="00A32D46"/>
    <w:rsid w:val="00A40522"/>
    <w:rsid w:val="00A40E2D"/>
    <w:rsid w:val="00A41AD2"/>
    <w:rsid w:val="00A429E9"/>
    <w:rsid w:val="00A43820"/>
    <w:rsid w:val="00A50773"/>
    <w:rsid w:val="00A520E7"/>
    <w:rsid w:val="00A5308D"/>
    <w:rsid w:val="00A61388"/>
    <w:rsid w:val="00A641E3"/>
    <w:rsid w:val="00A64697"/>
    <w:rsid w:val="00A64F80"/>
    <w:rsid w:val="00A667D8"/>
    <w:rsid w:val="00A67C68"/>
    <w:rsid w:val="00A82B26"/>
    <w:rsid w:val="00A835D5"/>
    <w:rsid w:val="00A873A8"/>
    <w:rsid w:val="00A879A7"/>
    <w:rsid w:val="00A93E26"/>
    <w:rsid w:val="00A9404F"/>
    <w:rsid w:val="00A94A30"/>
    <w:rsid w:val="00A94AB7"/>
    <w:rsid w:val="00AA0967"/>
    <w:rsid w:val="00AA0FB7"/>
    <w:rsid w:val="00AA1C83"/>
    <w:rsid w:val="00AA2546"/>
    <w:rsid w:val="00AA4BE7"/>
    <w:rsid w:val="00AA756A"/>
    <w:rsid w:val="00AA7ED9"/>
    <w:rsid w:val="00AB2137"/>
    <w:rsid w:val="00AB22B7"/>
    <w:rsid w:val="00AB27C6"/>
    <w:rsid w:val="00AB3356"/>
    <w:rsid w:val="00AB73E3"/>
    <w:rsid w:val="00AD02AA"/>
    <w:rsid w:val="00AD2F38"/>
    <w:rsid w:val="00AD3386"/>
    <w:rsid w:val="00AD3B64"/>
    <w:rsid w:val="00AD74D9"/>
    <w:rsid w:val="00AE2012"/>
    <w:rsid w:val="00AE7DCC"/>
    <w:rsid w:val="00AF127A"/>
    <w:rsid w:val="00AF542F"/>
    <w:rsid w:val="00AF59C4"/>
    <w:rsid w:val="00B05CDB"/>
    <w:rsid w:val="00B06A2A"/>
    <w:rsid w:val="00B108FE"/>
    <w:rsid w:val="00B205A5"/>
    <w:rsid w:val="00B22FAA"/>
    <w:rsid w:val="00B2410A"/>
    <w:rsid w:val="00B31B5D"/>
    <w:rsid w:val="00B32475"/>
    <w:rsid w:val="00B35DC8"/>
    <w:rsid w:val="00B364D4"/>
    <w:rsid w:val="00B40CE8"/>
    <w:rsid w:val="00B415FC"/>
    <w:rsid w:val="00B43EE6"/>
    <w:rsid w:val="00B44D38"/>
    <w:rsid w:val="00B478C8"/>
    <w:rsid w:val="00B53691"/>
    <w:rsid w:val="00B54DFB"/>
    <w:rsid w:val="00B55287"/>
    <w:rsid w:val="00B5629F"/>
    <w:rsid w:val="00B56E4D"/>
    <w:rsid w:val="00B60018"/>
    <w:rsid w:val="00B61FBC"/>
    <w:rsid w:val="00B62F0B"/>
    <w:rsid w:val="00B67D53"/>
    <w:rsid w:val="00B722D9"/>
    <w:rsid w:val="00B7364F"/>
    <w:rsid w:val="00B746C7"/>
    <w:rsid w:val="00B75C64"/>
    <w:rsid w:val="00B76F74"/>
    <w:rsid w:val="00B7710D"/>
    <w:rsid w:val="00B77408"/>
    <w:rsid w:val="00B7774E"/>
    <w:rsid w:val="00B77C9B"/>
    <w:rsid w:val="00B8055E"/>
    <w:rsid w:val="00B8177F"/>
    <w:rsid w:val="00B823EA"/>
    <w:rsid w:val="00B83E69"/>
    <w:rsid w:val="00B929CA"/>
    <w:rsid w:val="00B942AE"/>
    <w:rsid w:val="00B94593"/>
    <w:rsid w:val="00BA407A"/>
    <w:rsid w:val="00BA58F1"/>
    <w:rsid w:val="00BA7F28"/>
    <w:rsid w:val="00BB0858"/>
    <w:rsid w:val="00BB2D34"/>
    <w:rsid w:val="00BB6278"/>
    <w:rsid w:val="00BC4DA8"/>
    <w:rsid w:val="00BD0099"/>
    <w:rsid w:val="00BD1850"/>
    <w:rsid w:val="00BD2DCC"/>
    <w:rsid w:val="00BD3D43"/>
    <w:rsid w:val="00BD72F6"/>
    <w:rsid w:val="00BE06A2"/>
    <w:rsid w:val="00BE2BDA"/>
    <w:rsid w:val="00BE49DD"/>
    <w:rsid w:val="00BE6657"/>
    <w:rsid w:val="00BE66A3"/>
    <w:rsid w:val="00BE72D7"/>
    <w:rsid w:val="00BF0360"/>
    <w:rsid w:val="00BF14D9"/>
    <w:rsid w:val="00BF157D"/>
    <w:rsid w:val="00BF1DBE"/>
    <w:rsid w:val="00BF20C3"/>
    <w:rsid w:val="00BF3E4C"/>
    <w:rsid w:val="00BF7E81"/>
    <w:rsid w:val="00C06B43"/>
    <w:rsid w:val="00C07214"/>
    <w:rsid w:val="00C10134"/>
    <w:rsid w:val="00C14B0D"/>
    <w:rsid w:val="00C16814"/>
    <w:rsid w:val="00C24D45"/>
    <w:rsid w:val="00C260C9"/>
    <w:rsid w:val="00C3288C"/>
    <w:rsid w:val="00C3524D"/>
    <w:rsid w:val="00C42D0E"/>
    <w:rsid w:val="00C44131"/>
    <w:rsid w:val="00C44362"/>
    <w:rsid w:val="00C44444"/>
    <w:rsid w:val="00C4748A"/>
    <w:rsid w:val="00C50EAD"/>
    <w:rsid w:val="00C51847"/>
    <w:rsid w:val="00C54CEC"/>
    <w:rsid w:val="00C57666"/>
    <w:rsid w:val="00C577BB"/>
    <w:rsid w:val="00C61871"/>
    <w:rsid w:val="00C624DC"/>
    <w:rsid w:val="00C635FA"/>
    <w:rsid w:val="00C64718"/>
    <w:rsid w:val="00C73344"/>
    <w:rsid w:val="00C7487C"/>
    <w:rsid w:val="00C75784"/>
    <w:rsid w:val="00C76D7D"/>
    <w:rsid w:val="00C80C87"/>
    <w:rsid w:val="00C80C97"/>
    <w:rsid w:val="00C80E87"/>
    <w:rsid w:val="00C81689"/>
    <w:rsid w:val="00C81FC8"/>
    <w:rsid w:val="00C82BCA"/>
    <w:rsid w:val="00C845FC"/>
    <w:rsid w:val="00C84ACA"/>
    <w:rsid w:val="00C876FE"/>
    <w:rsid w:val="00C91EE7"/>
    <w:rsid w:val="00C941B5"/>
    <w:rsid w:val="00C94568"/>
    <w:rsid w:val="00C94DFB"/>
    <w:rsid w:val="00C97EC3"/>
    <w:rsid w:val="00CA2BA0"/>
    <w:rsid w:val="00CB0DB2"/>
    <w:rsid w:val="00CB298A"/>
    <w:rsid w:val="00CB4196"/>
    <w:rsid w:val="00CB463B"/>
    <w:rsid w:val="00CB5EF3"/>
    <w:rsid w:val="00CC2809"/>
    <w:rsid w:val="00CC37C7"/>
    <w:rsid w:val="00CC4A8D"/>
    <w:rsid w:val="00CC545A"/>
    <w:rsid w:val="00CC5B56"/>
    <w:rsid w:val="00CC6CB7"/>
    <w:rsid w:val="00CC7CB0"/>
    <w:rsid w:val="00CD1594"/>
    <w:rsid w:val="00CD275D"/>
    <w:rsid w:val="00CD4CD1"/>
    <w:rsid w:val="00CD6C7F"/>
    <w:rsid w:val="00CE24D0"/>
    <w:rsid w:val="00CE395D"/>
    <w:rsid w:val="00CE3AD7"/>
    <w:rsid w:val="00CE4E18"/>
    <w:rsid w:val="00CE53CC"/>
    <w:rsid w:val="00CE64E3"/>
    <w:rsid w:val="00CF2D61"/>
    <w:rsid w:val="00CF47A3"/>
    <w:rsid w:val="00CF4B71"/>
    <w:rsid w:val="00CF51F2"/>
    <w:rsid w:val="00CF7033"/>
    <w:rsid w:val="00D0125D"/>
    <w:rsid w:val="00D012E9"/>
    <w:rsid w:val="00D0180B"/>
    <w:rsid w:val="00D03882"/>
    <w:rsid w:val="00D05443"/>
    <w:rsid w:val="00D06C74"/>
    <w:rsid w:val="00D06D06"/>
    <w:rsid w:val="00D1141C"/>
    <w:rsid w:val="00D14595"/>
    <w:rsid w:val="00D162BB"/>
    <w:rsid w:val="00D1664D"/>
    <w:rsid w:val="00D17D48"/>
    <w:rsid w:val="00D2203D"/>
    <w:rsid w:val="00D2510D"/>
    <w:rsid w:val="00D2665F"/>
    <w:rsid w:val="00D27838"/>
    <w:rsid w:val="00D307CF"/>
    <w:rsid w:val="00D3376C"/>
    <w:rsid w:val="00D33F87"/>
    <w:rsid w:val="00D36053"/>
    <w:rsid w:val="00D41E38"/>
    <w:rsid w:val="00D509C8"/>
    <w:rsid w:val="00D512BE"/>
    <w:rsid w:val="00D51CDA"/>
    <w:rsid w:val="00D5226B"/>
    <w:rsid w:val="00D54ED5"/>
    <w:rsid w:val="00D562E8"/>
    <w:rsid w:val="00D60F52"/>
    <w:rsid w:val="00D61A6C"/>
    <w:rsid w:val="00D62518"/>
    <w:rsid w:val="00D6467D"/>
    <w:rsid w:val="00D7319D"/>
    <w:rsid w:val="00D74E21"/>
    <w:rsid w:val="00D757E7"/>
    <w:rsid w:val="00D81115"/>
    <w:rsid w:val="00D828B0"/>
    <w:rsid w:val="00D841A0"/>
    <w:rsid w:val="00D85385"/>
    <w:rsid w:val="00D85AF2"/>
    <w:rsid w:val="00D87D79"/>
    <w:rsid w:val="00D913D2"/>
    <w:rsid w:val="00D9650B"/>
    <w:rsid w:val="00DA30E0"/>
    <w:rsid w:val="00DA3E5A"/>
    <w:rsid w:val="00DA69AC"/>
    <w:rsid w:val="00DA7FEF"/>
    <w:rsid w:val="00DB043B"/>
    <w:rsid w:val="00DB0DF5"/>
    <w:rsid w:val="00DB1EFC"/>
    <w:rsid w:val="00DB3F6B"/>
    <w:rsid w:val="00DB663B"/>
    <w:rsid w:val="00DC3918"/>
    <w:rsid w:val="00DC61F7"/>
    <w:rsid w:val="00DC6649"/>
    <w:rsid w:val="00DC780C"/>
    <w:rsid w:val="00DD32CD"/>
    <w:rsid w:val="00DD48BF"/>
    <w:rsid w:val="00DD5C72"/>
    <w:rsid w:val="00DE675A"/>
    <w:rsid w:val="00DE782F"/>
    <w:rsid w:val="00DF0B76"/>
    <w:rsid w:val="00DF1817"/>
    <w:rsid w:val="00DF1AA2"/>
    <w:rsid w:val="00DF3F0E"/>
    <w:rsid w:val="00DF62F1"/>
    <w:rsid w:val="00DF7CEE"/>
    <w:rsid w:val="00E006BC"/>
    <w:rsid w:val="00E011E7"/>
    <w:rsid w:val="00E03F00"/>
    <w:rsid w:val="00E1007A"/>
    <w:rsid w:val="00E10D67"/>
    <w:rsid w:val="00E12985"/>
    <w:rsid w:val="00E12A4B"/>
    <w:rsid w:val="00E12F1F"/>
    <w:rsid w:val="00E22729"/>
    <w:rsid w:val="00E25EF3"/>
    <w:rsid w:val="00E265EE"/>
    <w:rsid w:val="00E30997"/>
    <w:rsid w:val="00E30D5B"/>
    <w:rsid w:val="00E316A6"/>
    <w:rsid w:val="00E35FE0"/>
    <w:rsid w:val="00E36171"/>
    <w:rsid w:val="00E37373"/>
    <w:rsid w:val="00E37C3A"/>
    <w:rsid w:val="00E42E25"/>
    <w:rsid w:val="00E43E44"/>
    <w:rsid w:val="00E4426E"/>
    <w:rsid w:val="00E46A6A"/>
    <w:rsid w:val="00E47713"/>
    <w:rsid w:val="00E503B9"/>
    <w:rsid w:val="00E536D3"/>
    <w:rsid w:val="00E56BA6"/>
    <w:rsid w:val="00E61BDC"/>
    <w:rsid w:val="00E638EA"/>
    <w:rsid w:val="00E6465B"/>
    <w:rsid w:val="00E64ADC"/>
    <w:rsid w:val="00E70802"/>
    <w:rsid w:val="00E76A75"/>
    <w:rsid w:val="00E818E9"/>
    <w:rsid w:val="00E82490"/>
    <w:rsid w:val="00E85B30"/>
    <w:rsid w:val="00E85DDC"/>
    <w:rsid w:val="00E8773C"/>
    <w:rsid w:val="00E90679"/>
    <w:rsid w:val="00E933EE"/>
    <w:rsid w:val="00E936A7"/>
    <w:rsid w:val="00E94BA0"/>
    <w:rsid w:val="00E94D93"/>
    <w:rsid w:val="00EA0D72"/>
    <w:rsid w:val="00EA2B49"/>
    <w:rsid w:val="00EA521F"/>
    <w:rsid w:val="00EB154E"/>
    <w:rsid w:val="00EB572D"/>
    <w:rsid w:val="00EB5E37"/>
    <w:rsid w:val="00EB6DB3"/>
    <w:rsid w:val="00EC2A4F"/>
    <w:rsid w:val="00EC406A"/>
    <w:rsid w:val="00EC67A8"/>
    <w:rsid w:val="00EC7CFF"/>
    <w:rsid w:val="00ED2526"/>
    <w:rsid w:val="00ED26CD"/>
    <w:rsid w:val="00ED30DA"/>
    <w:rsid w:val="00ED39BC"/>
    <w:rsid w:val="00ED4CA4"/>
    <w:rsid w:val="00ED4F75"/>
    <w:rsid w:val="00EE0F16"/>
    <w:rsid w:val="00EE3F99"/>
    <w:rsid w:val="00EE586C"/>
    <w:rsid w:val="00EE6C55"/>
    <w:rsid w:val="00EF2165"/>
    <w:rsid w:val="00EF2648"/>
    <w:rsid w:val="00EF2CD6"/>
    <w:rsid w:val="00EF2D4C"/>
    <w:rsid w:val="00EF5192"/>
    <w:rsid w:val="00EF5756"/>
    <w:rsid w:val="00EF7D96"/>
    <w:rsid w:val="00F00317"/>
    <w:rsid w:val="00F02C74"/>
    <w:rsid w:val="00F04FE9"/>
    <w:rsid w:val="00F06F5D"/>
    <w:rsid w:val="00F111D3"/>
    <w:rsid w:val="00F133C9"/>
    <w:rsid w:val="00F23699"/>
    <w:rsid w:val="00F243B0"/>
    <w:rsid w:val="00F246DA"/>
    <w:rsid w:val="00F279AF"/>
    <w:rsid w:val="00F317C9"/>
    <w:rsid w:val="00F31D53"/>
    <w:rsid w:val="00F36225"/>
    <w:rsid w:val="00F364A0"/>
    <w:rsid w:val="00F40043"/>
    <w:rsid w:val="00F41771"/>
    <w:rsid w:val="00F41994"/>
    <w:rsid w:val="00F4444F"/>
    <w:rsid w:val="00F4549A"/>
    <w:rsid w:val="00F52323"/>
    <w:rsid w:val="00F52694"/>
    <w:rsid w:val="00F52B71"/>
    <w:rsid w:val="00F533C9"/>
    <w:rsid w:val="00F5582E"/>
    <w:rsid w:val="00F5642C"/>
    <w:rsid w:val="00F6042A"/>
    <w:rsid w:val="00F6072F"/>
    <w:rsid w:val="00F6266A"/>
    <w:rsid w:val="00F62D71"/>
    <w:rsid w:val="00F633A0"/>
    <w:rsid w:val="00F64CA7"/>
    <w:rsid w:val="00F64DBB"/>
    <w:rsid w:val="00F67813"/>
    <w:rsid w:val="00F70969"/>
    <w:rsid w:val="00F70A5F"/>
    <w:rsid w:val="00F7182C"/>
    <w:rsid w:val="00F71A59"/>
    <w:rsid w:val="00F71BDD"/>
    <w:rsid w:val="00F7337E"/>
    <w:rsid w:val="00F7509C"/>
    <w:rsid w:val="00F76B4F"/>
    <w:rsid w:val="00F7793E"/>
    <w:rsid w:val="00F842B4"/>
    <w:rsid w:val="00F85807"/>
    <w:rsid w:val="00F876EE"/>
    <w:rsid w:val="00F92801"/>
    <w:rsid w:val="00F93620"/>
    <w:rsid w:val="00F93C7D"/>
    <w:rsid w:val="00F965E0"/>
    <w:rsid w:val="00F96816"/>
    <w:rsid w:val="00FA03B4"/>
    <w:rsid w:val="00FA089D"/>
    <w:rsid w:val="00FA14CD"/>
    <w:rsid w:val="00FA3C75"/>
    <w:rsid w:val="00FA3FBB"/>
    <w:rsid w:val="00FA4837"/>
    <w:rsid w:val="00FB0E89"/>
    <w:rsid w:val="00FB3251"/>
    <w:rsid w:val="00FB33C3"/>
    <w:rsid w:val="00FB4C57"/>
    <w:rsid w:val="00FC5C6F"/>
    <w:rsid w:val="00FC6C28"/>
    <w:rsid w:val="00FD15BE"/>
    <w:rsid w:val="00FD5A30"/>
    <w:rsid w:val="00FD69CA"/>
    <w:rsid w:val="00FE38BD"/>
    <w:rsid w:val="00FE6FA1"/>
    <w:rsid w:val="00FF08D1"/>
    <w:rsid w:val="00FF17C9"/>
    <w:rsid w:val="00FF4C4A"/>
    <w:rsid w:val="00FF72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en-US" w:bidi="bn-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footnote reference" w:uiPriority="0"/>
    <w:lsdException w:name="page number" w:uiPriority="0"/>
    <w:lsdException w:name="List Bullet" w:uiPriority="0" w:qFormat="1"/>
    <w:lsdException w:name="List Bullet 2"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E-mail Signatur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C1DA1"/>
    <w:pPr>
      <w:widowControl w:val="0"/>
      <w:snapToGrid w:val="0"/>
      <w:jc w:val="both"/>
    </w:pPr>
    <w:rPr>
      <w:rFonts w:ascii="Times New Roman" w:hAnsi="Times New Roman"/>
      <w:kern w:val="2"/>
      <w:sz w:val="22"/>
      <w:szCs w:val="24"/>
      <w:lang w:eastAsia="ja-JP" w:bidi="ar-SA"/>
    </w:rPr>
  </w:style>
  <w:style w:type="paragraph" w:styleId="Heading1">
    <w:name w:val="heading 1"/>
    <w:next w:val="BodyText"/>
    <w:link w:val="Heading1Char"/>
    <w:qFormat/>
    <w:rsid w:val="00942346"/>
    <w:pPr>
      <w:widowControl w:val="0"/>
      <w:numPr>
        <w:numId w:val="16"/>
      </w:numPr>
      <w:snapToGrid w:val="0"/>
      <w:spacing w:afterLines="100"/>
      <w:jc w:val="both"/>
      <w:outlineLvl w:val="0"/>
    </w:pPr>
    <w:rPr>
      <w:rFonts w:ascii="Arial" w:eastAsia="MS Gothic" w:hAnsi="Arial"/>
      <w:b/>
      <w:bCs/>
      <w:kern w:val="2"/>
      <w:sz w:val="28"/>
      <w:szCs w:val="22"/>
      <w:lang w:bidi="ar-SA"/>
    </w:rPr>
  </w:style>
  <w:style w:type="paragraph" w:styleId="Heading2">
    <w:name w:val="heading 2"/>
    <w:next w:val="BodyText"/>
    <w:link w:val="Heading2Char"/>
    <w:qFormat/>
    <w:rsid w:val="003C1DA1"/>
    <w:pPr>
      <w:keepNext/>
      <w:keepLines/>
      <w:numPr>
        <w:ilvl w:val="1"/>
        <w:numId w:val="16"/>
      </w:numPr>
      <w:snapToGrid w:val="0"/>
      <w:spacing w:before="60" w:after="120"/>
      <w:jc w:val="both"/>
      <w:outlineLvl w:val="1"/>
    </w:pPr>
    <w:rPr>
      <w:rFonts w:ascii="Arial" w:eastAsia="MS Gothic" w:hAnsi="Arial"/>
      <w:b/>
      <w:kern w:val="24"/>
      <w:sz w:val="24"/>
      <w:szCs w:val="21"/>
      <w:lang w:eastAsia="ar-SA" w:bidi="ar-SA"/>
    </w:rPr>
  </w:style>
  <w:style w:type="paragraph" w:styleId="Heading3">
    <w:name w:val="heading 3"/>
    <w:next w:val="BodyText"/>
    <w:link w:val="Heading3Char"/>
    <w:qFormat/>
    <w:rsid w:val="003C1DA1"/>
    <w:pPr>
      <w:keepNext/>
      <w:keepLines/>
      <w:numPr>
        <w:ilvl w:val="2"/>
        <w:numId w:val="16"/>
      </w:numPr>
      <w:snapToGrid w:val="0"/>
      <w:spacing w:before="60" w:after="120"/>
      <w:jc w:val="both"/>
      <w:outlineLvl w:val="2"/>
    </w:pPr>
    <w:rPr>
      <w:rFonts w:ascii="Arial" w:eastAsia="MS Gothic" w:hAnsi="Arial"/>
      <w:b/>
      <w:kern w:val="21"/>
      <w:sz w:val="22"/>
      <w:szCs w:val="21"/>
      <w:lang w:eastAsia="ar-SA" w:bidi="ar-SA"/>
    </w:rPr>
  </w:style>
  <w:style w:type="paragraph" w:styleId="Heading4">
    <w:name w:val="heading 4"/>
    <w:next w:val="BodyText"/>
    <w:link w:val="Heading4Char"/>
    <w:qFormat/>
    <w:rsid w:val="00AA0FB7"/>
    <w:pPr>
      <w:keepNext/>
      <w:keepLines/>
      <w:numPr>
        <w:ilvl w:val="3"/>
        <w:numId w:val="16"/>
      </w:numPr>
      <w:snapToGrid w:val="0"/>
      <w:spacing w:after="120"/>
      <w:jc w:val="both"/>
      <w:outlineLvl w:val="3"/>
    </w:pPr>
    <w:rPr>
      <w:rFonts w:ascii="Arial" w:eastAsia="MS Gothic" w:hAnsi="Arial"/>
      <w:b/>
      <w:kern w:val="22"/>
      <w:sz w:val="22"/>
      <w:szCs w:val="21"/>
      <w:lang w:eastAsia="ar-SA" w:bidi="ar-SA"/>
    </w:rPr>
  </w:style>
  <w:style w:type="paragraph" w:styleId="Heading5">
    <w:name w:val="heading 5"/>
    <w:basedOn w:val="Heading4"/>
    <w:next w:val="BodyText"/>
    <w:link w:val="Heading5Char"/>
    <w:qFormat/>
    <w:rsid w:val="00510AD2"/>
    <w:pPr>
      <w:numPr>
        <w:ilvl w:val="0"/>
        <w:numId w:val="30"/>
      </w:numPr>
      <w:ind w:left="444" w:hanging="444"/>
      <w:outlineLvl w:val="4"/>
    </w:pPr>
  </w:style>
  <w:style w:type="paragraph" w:styleId="Heading6">
    <w:name w:val="heading 6"/>
    <w:next w:val="Normal"/>
    <w:link w:val="Heading6Char"/>
    <w:semiHidden/>
    <w:unhideWhenUsed/>
    <w:rsid w:val="003C1DA1"/>
    <w:pPr>
      <w:keepNext/>
      <w:jc w:val="both"/>
      <w:outlineLvl w:val="5"/>
    </w:pPr>
    <w:rPr>
      <w:rFonts w:ascii="Arial" w:eastAsia="MS Gothic" w:hAnsi="Arial"/>
      <w:kern w:val="2"/>
      <w:sz w:val="21"/>
      <w:szCs w:val="32"/>
      <w:lang w:eastAsia="ja-JP" w:bidi="ar-SA"/>
    </w:rPr>
  </w:style>
  <w:style w:type="paragraph" w:styleId="Heading7">
    <w:name w:val="heading 7"/>
    <w:basedOn w:val="Normal"/>
    <w:next w:val="Normal"/>
    <w:link w:val="Heading7Char"/>
    <w:semiHidden/>
    <w:unhideWhenUsed/>
    <w:rsid w:val="003C1DA1"/>
    <w:pPr>
      <w:keepNext/>
      <w:jc w:val="center"/>
      <w:outlineLvl w:val="6"/>
    </w:pPr>
    <w:rPr>
      <w:b/>
      <w:bCs/>
    </w:rPr>
  </w:style>
  <w:style w:type="paragraph" w:styleId="Heading8">
    <w:name w:val="heading 8"/>
    <w:basedOn w:val="Normal"/>
    <w:next w:val="Normal"/>
    <w:link w:val="Heading8Char"/>
    <w:semiHidden/>
    <w:unhideWhenUsed/>
    <w:qFormat/>
    <w:rsid w:val="003C1DA1"/>
    <w:pPr>
      <w:keepNext/>
      <w:tabs>
        <w:tab w:val="left" w:pos="6390"/>
      </w:tabs>
      <w:jc w:val="center"/>
      <w:outlineLvl w:val="7"/>
    </w:pPr>
    <w:rPr>
      <w:rFonts w:ascii="Arial" w:eastAsia="MS Gothic" w:hAnsi="Arial"/>
      <w:b/>
      <w:sz w:val="28"/>
      <w:szCs w:val="28"/>
    </w:rPr>
  </w:style>
  <w:style w:type="paragraph" w:styleId="Heading9">
    <w:name w:val="heading 9"/>
    <w:basedOn w:val="Normal"/>
    <w:next w:val="Normal"/>
    <w:link w:val="Heading9Char"/>
    <w:semiHidden/>
    <w:unhideWhenUsed/>
    <w:qFormat/>
    <w:rsid w:val="003C1DA1"/>
    <w:pPr>
      <w:keepNext/>
      <w:tabs>
        <w:tab w:val="left" w:pos="6390"/>
      </w:tabs>
      <w:jc w:val="center"/>
      <w:outlineLvl w:val="8"/>
    </w:pPr>
    <w:rPr>
      <w:rFonts w:ascii="Arial" w:eastAsia="MS Gothic" w:hAnsi="Arial"/>
      <w:b/>
      <w:color w:val="3366FF"/>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42346"/>
    <w:rPr>
      <w:rFonts w:ascii="Arial" w:eastAsia="MS Gothic" w:hAnsi="Arial"/>
      <w:b/>
      <w:bCs/>
      <w:kern w:val="2"/>
      <w:sz w:val="28"/>
      <w:szCs w:val="22"/>
      <w:lang w:bidi="ar-SA"/>
    </w:rPr>
  </w:style>
  <w:style w:type="character" w:customStyle="1" w:styleId="Heading2Char">
    <w:name w:val="Heading 2 Char"/>
    <w:link w:val="Heading2"/>
    <w:rsid w:val="004760A4"/>
    <w:rPr>
      <w:rFonts w:ascii="Arial" w:eastAsia="MS Gothic" w:hAnsi="Arial"/>
      <w:b/>
      <w:kern w:val="24"/>
      <w:sz w:val="24"/>
      <w:szCs w:val="21"/>
      <w:lang w:eastAsia="ar-SA" w:bidi="ar-SA"/>
    </w:rPr>
  </w:style>
  <w:style w:type="character" w:customStyle="1" w:styleId="Heading3Char">
    <w:name w:val="Heading 3 Char"/>
    <w:link w:val="Heading3"/>
    <w:rsid w:val="004760A4"/>
    <w:rPr>
      <w:rFonts w:ascii="Arial" w:eastAsia="MS Gothic" w:hAnsi="Arial"/>
      <w:b/>
      <w:kern w:val="21"/>
      <w:sz w:val="22"/>
      <w:szCs w:val="21"/>
      <w:lang w:eastAsia="ar-SA" w:bidi="ar-SA"/>
    </w:rPr>
  </w:style>
  <w:style w:type="character" w:customStyle="1" w:styleId="Heading4Char">
    <w:name w:val="Heading 4 Char"/>
    <w:link w:val="Heading4"/>
    <w:rsid w:val="00AA0FB7"/>
    <w:rPr>
      <w:rFonts w:ascii="Arial" w:eastAsia="MS Gothic" w:hAnsi="Arial"/>
      <w:b/>
      <w:kern w:val="22"/>
      <w:sz w:val="22"/>
      <w:szCs w:val="21"/>
      <w:lang w:eastAsia="ar-SA" w:bidi="ar-SA"/>
    </w:rPr>
  </w:style>
  <w:style w:type="paragraph" w:customStyle="1" w:styleId="1">
    <w:name w:val="(1)"/>
    <w:basedOn w:val="Normal"/>
    <w:rsid w:val="003C1DA1"/>
    <w:pPr>
      <w:spacing w:beforeLines="50"/>
      <w:ind w:left="709" w:hanging="539"/>
    </w:pPr>
    <w:rPr>
      <w:rFonts w:eastAsia="Arial" w:cs="Arial"/>
      <w:b/>
      <w:bCs/>
      <w:kern w:val="0"/>
      <w:lang w:eastAsia="en-US"/>
    </w:rPr>
  </w:style>
  <w:style w:type="paragraph" w:customStyle="1" w:styleId="PADECO">
    <w:name w:val="PADECO名"/>
    <w:next w:val="Normal"/>
    <w:semiHidden/>
    <w:unhideWhenUsed/>
    <w:rsid w:val="003C1DA1"/>
    <w:pPr>
      <w:framePr w:wrap="notBeside" w:vAnchor="page" w:hAnchor="text" w:xAlign="center" w:y="14176" w:anchorLock="1"/>
      <w:tabs>
        <w:tab w:val="left" w:pos="6390"/>
      </w:tabs>
      <w:snapToGrid w:val="0"/>
      <w:jc w:val="center"/>
    </w:pPr>
    <w:rPr>
      <w:rFonts w:ascii="Arial" w:eastAsia="MS Gothic" w:hAnsi="Arial" w:cs="Arial"/>
      <w:b/>
      <w:kern w:val="2"/>
      <w:sz w:val="36"/>
      <w:szCs w:val="28"/>
      <w:lang w:eastAsia="ja-JP" w:bidi="ar-SA"/>
    </w:rPr>
  </w:style>
  <w:style w:type="paragraph" w:customStyle="1" w:styleId="a">
    <w:name w:val="クライアント名"/>
    <w:next w:val="Normal"/>
    <w:semiHidden/>
    <w:unhideWhenUsed/>
    <w:rsid w:val="003C1DA1"/>
    <w:pPr>
      <w:framePr w:wrap="around" w:vAnchor="page" w:hAnchor="text" w:xAlign="center" w:y="12759" w:anchorLock="1"/>
      <w:snapToGrid w:val="0"/>
      <w:jc w:val="center"/>
    </w:pPr>
    <w:rPr>
      <w:rFonts w:ascii="Arial" w:eastAsia="MS Gothic" w:hAnsi="Arial" w:cs="Arial"/>
      <w:b/>
      <w:kern w:val="2"/>
      <w:sz w:val="36"/>
      <w:szCs w:val="36"/>
      <w:lang w:eastAsia="ja-JP" w:bidi="ar-SA"/>
    </w:rPr>
  </w:style>
  <w:style w:type="table" w:customStyle="1" w:styleId="10">
    <w:name w:val="スタイル1"/>
    <w:basedOn w:val="TableNormal"/>
    <w:rsid w:val="003C1DA1"/>
    <w:pPr>
      <w:jc w:val="both"/>
    </w:pPr>
    <w:rPr>
      <w:rFonts w:ascii="Times New Roman" w:hAnsi="Times New Roman"/>
    </w:rPr>
    <w:tblPr>
      <w:jc w:val="center"/>
      <w:tblInd w:w="0" w:type="dxa"/>
      <w:tblBorders>
        <w:top w:val="single" w:sz="4" w:space="0" w:color="auto"/>
        <w:bottom w:val="single" w:sz="4" w:space="0" w:color="auto"/>
        <w:insideH w:val="single" w:sz="4" w:space="0" w:color="auto"/>
      </w:tblBorders>
      <w:tblCellMar>
        <w:top w:w="0" w:type="dxa"/>
        <w:left w:w="108" w:type="dxa"/>
        <w:bottom w:w="0" w:type="dxa"/>
        <w:right w:w="108" w:type="dxa"/>
      </w:tblCellMar>
    </w:tblPr>
    <w:trPr>
      <w:jc w:val="center"/>
    </w:trPr>
    <w:tcPr>
      <w:vAlign w:val="bottom"/>
    </w:tcPr>
    <w:tblStylePr w:type="firstRow">
      <w:rPr>
        <w:rFonts w:ascii="Times New Roman" w:eastAsia="MS Mincho" w:hAnsi="Times New Roman"/>
        <w:b/>
        <w:i w:val="0"/>
        <w:caps w:val="0"/>
        <w:smallCaps w:val="0"/>
        <w:strike w:val="0"/>
        <w:dstrike w:val="0"/>
        <w:vanish w:val="0"/>
        <w:color w:val="auto"/>
        <w:sz w:val="20"/>
        <w:vertAlign w:val="baseline"/>
      </w:rPr>
    </w:tblStylePr>
    <w:tblStylePr w:type="firstCol">
      <w:rPr>
        <w:rFonts w:ascii="Times New Roman" w:hAnsi="Times New Roman"/>
        <w:b w:val="0"/>
        <w:i w:val="0"/>
        <w:sz w:val="20"/>
      </w:rPr>
    </w:tblStylePr>
    <w:tblStylePr w:type="lastCol">
      <w:rPr>
        <w:rFonts w:ascii="Times New Roman" w:hAnsi="Times New Roman"/>
        <w:b w:val="0"/>
        <w:i w:val="0"/>
        <w:sz w:val="20"/>
      </w:rPr>
    </w:tblStylePr>
  </w:style>
  <w:style w:type="character" w:styleId="Hyperlink">
    <w:name w:val="Hyperlink"/>
    <w:uiPriority w:val="99"/>
    <w:rsid w:val="003C1DA1"/>
    <w:rPr>
      <w:color w:val="0000FF"/>
      <w:u w:val="single"/>
    </w:rPr>
  </w:style>
  <w:style w:type="paragraph" w:styleId="Footer">
    <w:name w:val="footer"/>
    <w:basedOn w:val="Normal"/>
    <w:link w:val="FooterChar"/>
    <w:uiPriority w:val="99"/>
    <w:unhideWhenUsed/>
    <w:rsid w:val="003C1DA1"/>
    <w:pPr>
      <w:tabs>
        <w:tab w:val="center" w:pos="4252"/>
        <w:tab w:val="right" w:pos="8504"/>
      </w:tabs>
    </w:pPr>
    <w:rPr>
      <w:rFonts w:ascii="Century" w:hAnsi="Century"/>
      <w:sz w:val="21"/>
      <w:szCs w:val="22"/>
    </w:rPr>
  </w:style>
  <w:style w:type="character" w:customStyle="1" w:styleId="FooterChar">
    <w:name w:val="Footer Char"/>
    <w:link w:val="Footer"/>
    <w:uiPriority w:val="99"/>
    <w:rsid w:val="003C1DA1"/>
    <w:rPr>
      <w:rFonts w:ascii="Century" w:hAnsi="Century"/>
      <w:kern w:val="2"/>
      <w:sz w:val="21"/>
      <w:szCs w:val="22"/>
    </w:rPr>
  </w:style>
  <w:style w:type="character" w:styleId="PageNumber">
    <w:name w:val="page number"/>
    <w:rsid w:val="003C1DA1"/>
    <w:rPr>
      <w:rFonts w:ascii="Times New Roman" w:hAnsi="Times New Roman"/>
      <w:dstrike w:val="0"/>
      <w:sz w:val="20"/>
      <w:vertAlign w:val="baseline"/>
    </w:rPr>
  </w:style>
  <w:style w:type="paragraph" w:styleId="Header">
    <w:name w:val="header"/>
    <w:link w:val="HeaderChar"/>
    <w:rsid w:val="003C1DA1"/>
    <w:pPr>
      <w:widowControl w:val="0"/>
      <w:tabs>
        <w:tab w:val="right" w:pos="8504"/>
      </w:tabs>
      <w:snapToGrid w:val="0"/>
      <w:jc w:val="both"/>
    </w:pPr>
    <w:rPr>
      <w:rFonts w:ascii="Times New Roman" w:hAnsi="Times New Roman"/>
      <w:i/>
      <w:kern w:val="2"/>
      <w:sz w:val="18"/>
      <w:szCs w:val="24"/>
      <w:lang w:eastAsia="ja-JP" w:bidi="ar-SA"/>
    </w:rPr>
  </w:style>
  <w:style w:type="character" w:customStyle="1" w:styleId="HeaderChar">
    <w:name w:val="Header Char"/>
    <w:link w:val="Header"/>
    <w:rsid w:val="003C1DA1"/>
    <w:rPr>
      <w:rFonts w:ascii="Times New Roman" w:hAnsi="Times New Roman"/>
      <w:i/>
      <w:kern w:val="2"/>
      <w:sz w:val="18"/>
      <w:szCs w:val="24"/>
      <w:lang w:val="en-US" w:eastAsia="ja-JP" w:bidi="ar-SA"/>
    </w:rPr>
  </w:style>
  <w:style w:type="paragraph" w:styleId="ListBullet">
    <w:name w:val="List Bullet"/>
    <w:qFormat/>
    <w:rsid w:val="003C1DA1"/>
    <w:pPr>
      <w:numPr>
        <w:numId w:val="14"/>
      </w:numPr>
      <w:suppressAutoHyphens/>
      <w:snapToGrid w:val="0"/>
      <w:jc w:val="both"/>
    </w:pPr>
    <w:rPr>
      <w:rFonts w:ascii="Times New Roman" w:hAnsi="Times New Roman"/>
      <w:kern w:val="22"/>
      <w:sz w:val="22"/>
      <w:szCs w:val="24"/>
      <w:lang w:eastAsia="ar-SA" w:bidi="ar-SA"/>
    </w:rPr>
  </w:style>
  <w:style w:type="paragraph" w:styleId="ListBullet2">
    <w:name w:val="List Bullet 2"/>
    <w:basedOn w:val="Normal"/>
    <w:qFormat/>
    <w:rsid w:val="003C1DA1"/>
    <w:pPr>
      <w:widowControl/>
      <w:numPr>
        <w:numId w:val="15"/>
      </w:numPr>
      <w:snapToGrid/>
    </w:pPr>
  </w:style>
  <w:style w:type="paragraph" w:styleId="BodyText">
    <w:name w:val="Body Text"/>
    <w:link w:val="BodyTextChar"/>
    <w:rsid w:val="003C1DA1"/>
    <w:pPr>
      <w:snapToGrid w:val="0"/>
      <w:jc w:val="both"/>
    </w:pPr>
    <w:rPr>
      <w:rFonts w:ascii="Times New Roman" w:hAnsi="Times New Roman" w:cs="Arial"/>
      <w:snapToGrid w:val="0"/>
      <w:sz w:val="22"/>
      <w:szCs w:val="36"/>
      <w:lang w:eastAsia="ja-JP" w:bidi="ar-SA"/>
    </w:rPr>
  </w:style>
  <w:style w:type="character" w:customStyle="1" w:styleId="BodyTextChar">
    <w:name w:val="Body Text Char"/>
    <w:link w:val="BodyText"/>
    <w:rsid w:val="003C1DA1"/>
    <w:rPr>
      <w:rFonts w:ascii="Times New Roman" w:hAnsi="Times New Roman" w:cs="Arial"/>
      <w:snapToGrid w:val="0"/>
      <w:sz w:val="22"/>
      <w:szCs w:val="36"/>
      <w:lang w:val="en-US" w:eastAsia="ja-JP" w:bidi="ar-SA"/>
    </w:rPr>
  </w:style>
  <w:style w:type="character" w:styleId="FootnoteReference">
    <w:name w:val="footnote reference"/>
    <w:semiHidden/>
    <w:rsid w:val="003C1DA1"/>
    <w:rPr>
      <w:vertAlign w:val="superscript"/>
    </w:rPr>
  </w:style>
  <w:style w:type="paragraph" w:styleId="Revision">
    <w:name w:val="Revision"/>
    <w:hidden/>
    <w:uiPriority w:val="99"/>
    <w:semiHidden/>
    <w:rsid w:val="00D9650B"/>
    <w:rPr>
      <w:rFonts w:ascii="Arial" w:eastAsia="MS Gothic" w:hAnsi="Arial"/>
      <w:sz w:val="22"/>
      <w:szCs w:val="22"/>
      <w:lang w:eastAsia="ja-JP" w:bidi="ar-SA"/>
    </w:rPr>
  </w:style>
  <w:style w:type="paragraph" w:styleId="FootnoteText">
    <w:name w:val="footnote text"/>
    <w:link w:val="FootnoteTextChar"/>
    <w:uiPriority w:val="99"/>
    <w:rsid w:val="003C1DA1"/>
    <w:pPr>
      <w:snapToGrid w:val="0"/>
      <w:jc w:val="both"/>
    </w:pPr>
    <w:rPr>
      <w:rFonts w:ascii="Times New Roman" w:hAnsi="Times New Roman"/>
      <w:kern w:val="2"/>
      <w:sz w:val="18"/>
      <w:szCs w:val="24"/>
      <w:lang w:eastAsia="ja-JP" w:bidi="ar-SA"/>
    </w:rPr>
  </w:style>
  <w:style w:type="character" w:customStyle="1" w:styleId="FootnoteTextChar">
    <w:name w:val="Footnote Text Char"/>
    <w:link w:val="FootnoteText"/>
    <w:uiPriority w:val="99"/>
    <w:rsid w:val="003C1DA1"/>
    <w:rPr>
      <w:rFonts w:ascii="Times New Roman" w:hAnsi="Times New Roman"/>
      <w:kern w:val="2"/>
      <w:sz w:val="18"/>
      <w:szCs w:val="24"/>
      <w:lang w:val="en-US" w:eastAsia="ja-JP" w:bidi="ar-SA"/>
    </w:rPr>
  </w:style>
  <w:style w:type="character" w:customStyle="1" w:styleId="Heading5Char">
    <w:name w:val="Heading 5 Char"/>
    <w:link w:val="Heading5"/>
    <w:rsid w:val="00510AD2"/>
    <w:rPr>
      <w:rFonts w:ascii="Arial" w:eastAsia="MS Gothic" w:hAnsi="Arial"/>
      <w:b/>
      <w:kern w:val="22"/>
      <w:sz w:val="22"/>
      <w:szCs w:val="21"/>
      <w:lang w:eastAsia="ar-SA"/>
    </w:rPr>
  </w:style>
  <w:style w:type="character" w:customStyle="1" w:styleId="Heading6Char">
    <w:name w:val="Heading 6 Char"/>
    <w:link w:val="Heading6"/>
    <w:semiHidden/>
    <w:rsid w:val="003C1DA1"/>
    <w:rPr>
      <w:rFonts w:ascii="Arial" w:eastAsia="MS Gothic" w:hAnsi="Arial"/>
      <w:kern w:val="2"/>
      <w:sz w:val="21"/>
      <w:szCs w:val="32"/>
      <w:lang w:val="en-US" w:eastAsia="ja-JP" w:bidi="ar-SA"/>
    </w:rPr>
  </w:style>
  <w:style w:type="character" w:customStyle="1" w:styleId="Heading7Char">
    <w:name w:val="Heading 7 Char"/>
    <w:link w:val="Heading7"/>
    <w:semiHidden/>
    <w:rsid w:val="003C1DA1"/>
    <w:rPr>
      <w:rFonts w:ascii="Times New Roman" w:hAnsi="Times New Roman"/>
      <w:b/>
      <w:bCs/>
      <w:kern w:val="2"/>
      <w:sz w:val="22"/>
      <w:szCs w:val="24"/>
    </w:rPr>
  </w:style>
  <w:style w:type="character" w:customStyle="1" w:styleId="Heading8Char">
    <w:name w:val="Heading 8 Char"/>
    <w:link w:val="Heading8"/>
    <w:semiHidden/>
    <w:rsid w:val="003C1DA1"/>
    <w:rPr>
      <w:rFonts w:ascii="Arial" w:eastAsia="MS Gothic" w:hAnsi="Arial" w:cs="Arial"/>
      <w:b/>
      <w:kern w:val="2"/>
      <w:sz w:val="28"/>
      <w:szCs w:val="28"/>
    </w:rPr>
  </w:style>
  <w:style w:type="character" w:customStyle="1" w:styleId="Heading9Char">
    <w:name w:val="Heading 9 Char"/>
    <w:link w:val="Heading9"/>
    <w:semiHidden/>
    <w:rsid w:val="003C1DA1"/>
    <w:rPr>
      <w:rFonts w:ascii="Arial" w:eastAsia="MS Gothic" w:hAnsi="Arial"/>
      <w:b/>
      <w:color w:val="3366FF"/>
      <w:kern w:val="2"/>
      <w:sz w:val="32"/>
      <w:szCs w:val="28"/>
    </w:rPr>
  </w:style>
  <w:style w:type="paragraph" w:styleId="DocumentMap">
    <w:name w:val="Document Map"/>
    <w:basedOn w:val="Normal"/>
    <w:link w:val="DocumentMapChar"/>
    <w:semiHidden/>
    <w:rsid w:val="003C1DA1"/>
    <w:pPr>
      <w:shd w:val="clear" w:color="auto" w:fill="000080"/>
    </w:pPr>
    <w:rPr>
      <w:rFonts w:ascii="Arial" w:eastAsia="MS Gothic" w:hAnsi="Arial"/>
    </w:rPr>
  </w:style>
  <w:style w:type="character" w:customStyle="1" w:styleId="DocumentMapChar">
    <w:name w:val="Document Map Char"/>
    <w:link w:val="DocumentMap"/>
    <w:semiHidden/>
    <w:rsid w:val="003C1DA1"/>
    <w:rPr>
      <w:rFonts w:ascii="Arial" w:eastAsia="MS Gothic" w:hAnsi="Arial"/>
      <w:kern w:val="2"/>
      <w:sz w:val="22"/>
      <w:szCs w:val="24"/>
      <w:shd w:val="clear" w:color="auto" w:fill="000080"/>
    </w:rPr>
  </w:style>
  <w:style w:type="paragraph" w:customStyle="1" w:styleId="a0">
    <w:name w:val="出典"/>
    <w:next w:val="BodyText"/>
    <w:qFormat/>
    <w:rsid w:val="003C1DA1"/>
    <w:pPr>
      <w:adjustRightInd w:val="0"/>
      <w:snapToGrid w:val="0"/>
      <w:jc w:val="both"/>
    </w:pPr>
    <w:rPr>
      <w:rFonts w:ascii="Times New Roman" w:hAnsi="Times New Roman"/>
      <w:kern w:val="2"/>
      <w:sz w:val="18"/>
      <w:szCs w:val="24"/>
      <w:lang w:eastAsia="ja-JP" w:bidi="ar-SA"/>
    </w:rPr>
  </w:style>
  <w:style w:type="paragraph" w:styleId="Caption">
    <w:name w:val="caption"/>
    <w:next w:val="BodyText"/>
    <w:qFormat/>
    <w:rsid w:val="003C1DA1"/>
    <w:pPr>
      <w:suppressLineNumbers/>
      <w:suppressAutoHyphens/>
      <w:snapToGrid w:val="0"/>
      <w:spacing w:beforeLines="50" w:afterLines="50"/>
      <w:jc w:val="center"/>
    </w:pPr>
    <w:rPr>
      <w:rFonts w:ascii="Arial" w:eastAsia="MS Gothic" w:hAnsi="Arial" w:cs="Century"/>
      <w:b/>
      <w:iCs/>
      <w:kern w:val="24"/>
      <w:sz w:val="22"/>
      <w:szCs w:val="24"/>
      <w:lang w:eastAsia="ar-SA" w:bidi="ar-SA"/>
    </w:rPr>
  </w:style>
  <w:style w:type="paragraph" w:customStyle="1" w:styleId="a1">
    <w:name w:val="図"/>
    <w:basedOn w:val="Caption"/>
    <w:semiHidden/>
    <w:unhideWhenUsed/>
    <w:rsid w:val="003C1DA1"/>
    <w:rPr>
      <w:b w:val="0"/>
    </w:rPr>
  </w:style>
  <w:style w:type="paragraph" w:styleId="TableofFigures">
    <w:name w:val="table of figures"/>
    <w:next w:val="BodyText"/>
    <w:uiPriority w:val="99"/>
    <w:unhideWhenUsed/>
    <w:rsid w:val="003C1DA1"/>
    <w:pPr>
      <w:tabs>
        <w:tab w:val="left" w:pos="993"/>
        <w:tab w:val="left" w:pos="1417"/>
        <w:tab w:val="right" w:leader="dot" w:pos="8511"/>
      </w:tabs>
      <w:snapToGrid w:val="0"/>
      <w:ind w:left="451" w:hangingChars="451" w:hanging="451"/>
      <w:jc w:val="both"/>
    </w:pPr>
    <w:rPr>
      <w:rFonts w:ascii="Times New Roman" w:hAnsi="Times New Roman"/>
      <w:noProof/>
      <w:kern w:val="2"/>
      <w:sz w:val="22"/>
      <w:szCs w:val="24"/>
      <w:lang w:eastAsia="ja-JP" w:bidi="ar-SA"/>
    </w:rPr>
  </w:style>
  <w:style w:type="paragraph" w:customStyle="1" w:styleId="a2">
    <w:name w:val="先方国名機関名"/>
    <w:next w:val="Normal"/>
    <w:semiHidden/>
    <w:unhideWhenUsed/>
    <w:rsid w:val="003C1DA1"/>
    <w:pPr>
      <w:framePr w:wrap="notBeside" w:vAnchor="page" w:hAnchor="text" w:y="1702" w:anchorLock="1"/>
      <w:snapToGrid w:val="0"/>
      <w:jc w:val="both"/>
    </w:pPr>
    <w:rPr>
      <w:rFonts w:ascii="Arial" w:eastAsia="MS Gothic" w:hAnsi="Arial" w:cs="Arial"/>
      <w:b/>
      <w:kern w:val="2"/>
      <w:sz w:val="36"/>
      <w:szCs w:val="24"/>
      <w:lang w:eastAsia="ja-JP" w:bidi="ar-SA"/>
    </w:rPr>
  </w:style>
  <w:style w:type="paragraph" w:styleId="E-mailSignature">
    <w:name w:val="E-mail Signature"/>
    <w:basedOn w:val="Normal"/>
    <w:link w:val="E-mailSignatureChar"/>
    <w:semiHidden/>
    <w:unhideWhenUsed/>
    <w:rsid w:val="003C1DA1"/>
    <w:rPr>
      <w:szCs w:val="20"/>
    </w:rPr>
  </w:style>
  <w:style w:type="character" w:customStyle="1" w:styleId="E-mailSignatureChar">
    <w:name w:val="E-mail Signature Char"/>
    <w:link w:val="E-mailSignature"/>
    <w:semiHidden/>
    <w:rsid w:val="003C1DA1"/>
    <w:rPr>
      <w:rFonts w:ascii="Times New Roman" w:hAnsi="Times New Roman"/>
      <w:kern w:val="2"/>
      <w:sz w:val="22"/>
    </w:rPr>
  </w:style>
  <w:style w:type="table" w:styleId="TableGrid">
    <w:name w:val="Table Grid"/>
    <w:basedOn w:val="TableNormal"/>
    <w:rsid w:val="003C1DA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表 (青)  11"/>
    <w:basedOn w:val="TableNormal"/>
    <w:uiPriority w:val="60"/>
    <w:rsid w:val="003C1DA1"/>
    <w:rPr>
      <w:rFonts w:ascii="Century" w:hAnsi="Century"/>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Title">
    <w:name w:val="Title"/>
    <w:basedOn w:val="Normal"/>
    <w:link w:val="TitleChar"/>
    <w:rsid w:val="003C1DA1"/>
    <w:pPr>
      <w:widowControl/>
      <w:jc w:val="center"/>
    </w:pPr>
    <w:rPr>
      <w:rFonts w:ascii="Arial" w:hAnsi="Arial"/>
      <w:b/>
      <w:kern w:val="0"/>
      <w:szCs w:val="20"/>
    </w:rPr>
  </w:style>
  <w:style w:type="character" w:customStyle="1" w:styleId="TitleChar">
    <w:name w:val="Title Char"/>
    <w:link w:val="Title"/>
    <w:rsid w:val="003C1DA1"/>
    <w:rPr>
      <w:rFonts w:ascii="Arial" w:hAnsi="Arial"/>
      <w:b/>
      <w:sz w:val="22"/>
    </w:rPr>
  </w:style>
  <w:style w:type="paragraph" w:customStyle="1" w:styleId="a3">
    <w:name w:val="報告書日付"/>
    <w:next w:val="Normal"/>
    <w:semiHidden/>
    <w:unhideWhenUsed/>
    <w:rsid w:val="003C1DA1"/>
    <w:pPr>
      <w:framePr w:wrap="notBeside" w:vAnchor="page" w:hAnchor="text" w:xAlign="center" w:y="8223" w:anchorLock="1"/>
      <w:tabs>
        <w:tab w:val="left" w:pos="6390"/>
      </w:tabs>
      <w:snapToGrid w:val="0"/>
      <w:spacing w:line="280" w:lineRule="atLeast"/>
      <w:jc w:val="center"/>
    </w:pPr>
    <w:rPr>
      <w:rFonts w:ascii="Arial" w:eastAsia="MS Gothic" w:hAnsi="Arial" w:cs="Arial"/>
      <w:b/>
      <w:kern w:val="2"/>
      <w:sz w:val="36"/>
      <w:szCs w:val="28"/>
      <w:lang w:eastAsia="ja-JP" w:bidi="ar-SA"/>
    </w:rPr>
  </w:style>
  <w:style w:type="paragraph" w:styleId="TOC1">
    <w:name w:val="toc 1"/>
    <w:next w:val="Normal"/>
    <w:uiPriority w:val="39"/>
    <w:unhideWhenUsed/>
    <w:rsid w:val="003C1DA1"/>
    <w:pPr>
      <w:tabs>
        <w:tab w:val="left" w:pos="1320"/>
        <w:tab w:val="right" w:leader="dot" w:pos="8494"/>
      </w:tabs>
      <w:snapToGrid w:val="0"/>
      <w:spacing w:beforeLines="100" w:afterLines="30"/>
      <w:ind w:left="150" w:rightChars="250" w:right="250" w:hangingChars="150" w:hanging="150"/>
    </w:pPr>
    <w:rPr>
      <w:rFonts w:ascii="Times New Roman" w:hAnsi="Times New Roman"/>
      <w:b/>
      <w:bCs/>
      <w:noProof/>
      <w:kern w:val="2"/>
      <w:sz w:val="22"/>
      <w:szCs w:val="28"/>
      <w:lang w:eastAsia="ja-JP" w:bidi="ar-SA"/>
    </w:rPr>
  </w:style>
  <w:style w:type="paragraph" w:styleId="TOC2">
    <w:name w:val="toc 2"/>
    <w:next w:val="Normal"/>
    <w:uiPriority w:val="39"/>
    <w:unhideWhenUsed/>
    <w:rsid w:val="003C1DA1"/>
    <w:pPr>
      <w:tabs>
        <w:tab w:val="right" w:leader="dot" w:pos="8495"/>
      </w:tabs>
      <w:spacing w:afterLines="20"/>
      <w:ind w:leftChars="200" w:left="450" w:rightChars="250" w:right="250" w:hangingChars="250" w:hanging="250"/>
    </w:pPr>
    <w:rPr>
      <w:rFonts w:ascii="Times New Roman" w:hAnsi="Times New Roman"/>
      <w:noProof/>
      <w:kern w:val="2"/>
      <w:sz w:val="22"/>
      <w:szCs w:val="24"/>
      <w:lang w:eastAsia="ja-JP" w:bidi="ar-SA"/>
    </w:rPr>
  </w:style>
  <w:style w:type="paragraph" w:styleId="TOC3">
    <w:name w:val="toc 3"/>
    <w:next w:val="Normal"/>
    <w:uiPriority w:val="39"/>
    <w:unhideWhenUsed/>
    <w:rsid w:val="003C1DA1"/>
    <w:pPr>
      <w:tabs>
        <w:tab w:val="right" w:leader="dot" w:pos="8495"/>
      </w:tabs>
      <w:spacing w:afterLines="10"/>
      <w:ind w:leftChars="350" w:left="650" w:rightChars="250" w:right="250" w:hangingChars="300" w:hanging="300"/>
    </w:pPr>
    <w:rPr>
      <w:rFonts w:ascii="Times New Roman" w:hAnsi="Times New Roman"/>
      <w:noProof/>
      <w:kern w:val="2"/>
      <w:sz w:val="22"/>
      <w:szCs w:val="28"/>
      <w:lang w:eastAsia="ja-JP" w:bidi="ar-SA"/>
    </w:rPr>
  </w:style>
  <w:style w:type="paragraph" w:styleId="TOC4">
    <w:name w:val="toc 4"/>
    <w:basedOn w:val="Normal"/>
    <w:next w:val="Normal"/>
    <w:autoRedefine/>
    <w:semiHidden/>
    <w:rsid w:val="003C1DA1"/>
    <w:pPr>
      <w:ind w:leftChars="300" w:left="660"/>
    </w:pPr>
  </w:style>
  <w:style w:type="paragraph" w:styleId="TOC5">
    <w:name w:val="toc 5"/>
    <w:basedOn w:val="Normal"/>
    <w:next w:val="Normal"/>
    <w:autoRedefine/>
    <w:semiHidden/>
    <w:rsid w:val="003C1DA1"/>
    <w:pPr>
      <w:ind w:leftChars="400" w:left="880"/>
    </w:pPr>
  </w:style>
  <w:style w:type="paragraph" w:styleId="TOC6">
    <w:name w:val="toc 6"/>
    <w:basedOn w:val="Normal"/>
    <w:next w:val="Normal"/>
    <w:autoRedefine/>
    <w:semiHidden/>
    <w:rsid w:val="003C1DA1"/>
    <w:pPr>
      <w:ind w:leftChars="500" w:left="1100"/>
    </w:pPr>
  </w:style>
  <w:style w:type="paragraph" w:styleId="TOC7">
    <w:name w:val="toc 7"/>
    <w:basedOn w:val="Normal"/>
    <w:next w:val="Normal"/>
    <w:autoRedefine/>
    <w:semiHidden/>
    <w:rsid w:val="003C1DA1"/>
    <w:pPr>
      <w:ind w:leftChars="600" w:left="1320"/>
    </w:pPr>
  </w:style>
  <w:style w:type="paragraph" w:styleId="TOC8">
    <w:name w:val="toc 8"/>
    <w:basedOn w:val="Normal"/>
    <w:next w:val="Normal"/>
    <w:autoRedefine/>
    <w:semiHidden/>
    <w:rsid w:val="003C1DA1"/>
    <w:pPr>
      <w:ind w:leftChars="700" w:left="1540"/>
    </w:pPr>
  </w:style>
  <w:style w:type="paragraph" w:styleId="TOC9">
    <w:name w:val="toc 9"/>
    <w:basedOn w:val="Normal"/>
    <w:next w:val="Normal"/>
    <w:autoRedefine/>
    <w:semiHidden/>
    <w:rsid w:val="003C1DA1"/>
    <w:pPr>
      <w:ind w:leftChars="800" w:left="1760"/>
    </w:pPr>
  </w:style>
  <w:style w:type="paragraph" w:styleId="TOCHeading">
    <w:name w:val="TOC Heading"/>
    <w:basedOn w:val="Heading1"/>
    <w:next w:val="Normal"/>
    <w:uiPriority w:val="39"/>
    <w:semiHidden/>
    <w:unhideWhenUsed/>
    <w:qFormat/>
    <w:rsid w:val="002B4117"/>
    <w:pPr>
      <w:keepLines/>
      <w:numPr>
        <w:numId w:val="0"/>
      </w:numPr>
      <w:snapToGrid/>
      <w:spacing w:before="480" w:afterLines="0" w:line="276" w:lineRule="auto"/>
      <w:jc w:val="left"/>
      <w:outlineLvl w:val="9"/>
    </w:pPr>
    <w:rPr>
      <w:rFonts w:cs="Vrinda"/>
      <w:color w:val="365F91"/>
      <w:kern w:val="0"/>
      <w:szCs w:val="28"/>
    </w:rPr>
  </w:style>
  <w:style w:type="paragraph" w:styleId="ListParagraph">
    <w:name w:val="List Paragraph"/>
    <w:basedOn w:val="Normal"/>
    <w:uiPriority w:val="34"/>
    <w:qFormat/>
    <w:rsid w:val="005B61EA"/>
    <w:pPr>
      <w:snapToGrid/>
      <w:ind w:leftChars="400" w:left="840"/>
    </w:pPr>
    <w:rPr>
      <w:rFonts w:ascii="Century" w:hAnsi="Century"/>
      <w:sz w:val="21"/>
      <w:szCs w:val="22"/>
    </w:rPr>
  </w:style>
  <w:style w:type="paragraph" w:styleId="BalloonText">
    <w:name w:val="Balloon Text"/>
    <w:basedOn w:val="Normal"/>
    <w:link w:val="BalloonTextChar"/>
    <w:uiPriority w:val="99"/>
    <w:semiHidden/>
    <w:unhideWhenUsed/>
    <w:rsid w:val="001504FD"/>
    <w:rPr>
      <w:rFonts w:ascii="Tahoma" w:hAnsi="Tahoma" w:cs="Tahoma"/>
      <w:sz w:val="16"/>
      <w:szCs w:val="16"/>
    </w:rPr>
  </w:style>
  <w:style w:type="character" w:customStyle="1" w:styleId="BalloonTextChar">
    <w:name w:val="Balloon Text Char"/>
    <w:link w:val="BalloonText"/>
    <w:uiPriority w:val="99"/>
    <w:semiHidden/>
    <w:rsid w:val="001504FD"/>
    <w:rPr>
      <w:rFonts w:ascii="Tahoma" w:hAnsi="Tahoma" w:cs="Tahoma"/>
      <w:kern w:val="2"/>
      <w:sz w:val="16"/>
      <w:szCs w:val="16"/>
      <w:lang w:val="en-US"/>
    </w:rPr>
  </w:style>
  <w:style w:type="character" w:styleId="CommentReference">
    <w:name w:val="annotation reference"/>
    <w:basedOn w:val="DefaultParagraphFont"/>
    <w:uiPriority w:val="99"/>
    <w:semiHidden/>
    <w:unhideWhenUsed/>
    <w:rsid w:val="00C57666"/>
    <w:rPr>
      <w:sz w:val="16"/>
      <w:szCs w:val="16"/>
    </w:rPr>
  </w:style>
  <w:style w:type="paragraph" w:styleId="CommentText">
    <w:name w:val="annotation text"/>
    <w:basedOn w:val="Normal"/>
    <w:link w:val="CommentTextChar"/>
    <w:uiPriority w:val="99"/>
    <w:semiHidden/>
    <w:unhideWhenUsed/>
    <w:rsid w:val="00C57666"/>
    <w:rPr>
      <w:sz w:val="20"/>
      <w:szCs w:val="20"/>
    </w:rPr>
  </w:style>
  <w:style w:type="character" w:customStyle="1" w:styleId="CommentTextChar">
    <w:name w:val="Comment Text Char"/>
    <w:basedOn w:val="DefaultParagraphFont"/>
    <w:link w:val="CommentText"/>
    <w:uiPriority w:val="99"/>
    <w:semiHidden/>
    <w:rsid w:val="00C57666"/>
    <w:rPr>
      <w:rFonts w:ascii="Times New Roman" w:hAnsi="Times New Roman"/>
      <w:kern w:val="2"/>
      <w:lang w:eastAsia="ja-JP" w:bidi="ar-SA"/>
    </w:rPr>
  </w:style>
  <w:style w:type="paragraph" w:styleId="CommentSubject">
    <w:name w:val="annotation subject"/>
    <w:basedOn w:val="CommentText"/>
    <w:next w:val="CommentText"/>
    <w:link w:val="CommentSubjectChar"/>
    <w:uiPriority w:val="99"/>
    <w:semiHidden/>
    <w:unhideWhenUsed/>
    <w:rsid w:val="00C57666"/>
    <w:rPr>
      <w:b/>
      <w:bCs/>
    </w:rPr>
  </w:style>
  <w:style w:type="character" w:customStyle="1" w:styleId="CommentSubjectChar">
    <w:name w:val="Comment Subject Char"/>
    <w:basedOn w:val="CommentTextChar"/>
    <w:link w:val="CommentSubject"/>
    <w:uiPriority w:val="99"/>
    <w:semiHidden/>
    <w:rsid w:val="00C57666"/>
    <w:rPr>
      <w:rFonts w:ascii="Times New Roman" w:hAnsi="Times New Roman"/>
      <w:b/>
      <w:bCs/>
      <w:kern w:val="2"/>
      <w:lang w:eastAsia="ja-JP" w:bidi="ar-SA"/>
    </w:rPr>
  </w:style>
</w:styles>
</file>

<file path=word/webSettings.xml><?xml version="1.0" encoding="utf-8"?>
<w:webSettings xmlns:r="http://schemas.openxmlformats.org/officeDocument/2006/relationships" xmlns:w="http://schemas.openxmlformats.org/wordprocessingml/2006/main">
  <w:divs>
    <w:div w:id="608852251">
      <w:bodyDiv w:val="1"/>
      <w:marLeft w:val="0"/>
      <w:marRight w:val="0"/>
      <w:marTop w:val="0"/>
      <w:marBottom w:val="0"/>
      <w:divBdr>
        <w:top w:val="none" w:sz="0" w:space="0" w:color="auto"/>
        <w:left w:val="none" w:sz="0" w:space="0" w:color="auto"/>
        <w:bottom w:val="none" w:sz="0" w:space="0" w:color="auto"/>
        <w:right w:val="none" w:sz="0" w:space="0" w:color="auto"/>
      </w:divBdr>
      <w:divsChild>
        <w:div w:id="159396892">
          <w:marLeft w:val="0"/>
          <w:marRight w:val="0"/>
          <w:marTop w:val="0"/>
          <w:marBottom w:val="0"/>
          <w:divBdr>
            <w:top w:val="none" w:sz="0" w:space="0" w:color="auto"/>
            <w:left w:val="none" w:sz="0" w:space="0" w:color="auto"/>
            <w:bottom w:val="none" w:sz="0" w:space="0" w:color="auto"/>
            <w:right w:val="none" w:sz="0" w:space="0" w:color="auto"/>
          </w:divBdr>
        </w:div>
      </w:divsChild>
    </w:div>
    <w:div w:id="1950043563">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footer" Target="footer4.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3D675-3154-499F-ABC8-769E71F3C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1807</Words>
  <Characters>10304</Characters>
  <Application>Microsoft Office Word</Application>
  <DocSecurity>0</DocSecurity>
  <Lines>85</Lines>
  <Paragraphs>24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12087</CharactersWithSpaces>
  <SharedDoc>false</SharedDoc>
  <HLinks>
    <vt:vector size="114" baseType="variant">
      <vt:variant>
        <vt:i4>2031671</vt:i4>
      </vt:variant>
      <vt:variant>
        <vt:i4>110</vt:i4>
      </vt:variant>
      <vt:variant>
        <vt:i4>0</vt:i4>
      </vt:variant>
      <vt:variant>
        <vt:i4>5</vt:i4>
      </vt:variant>
      <vt:variant>
        <vt:lpwstr/>
      </vt:variant>
      <vt:variant>
        <vt:lpwstr>_Toc411242697</vt:lpwstr>
      </vt:variant>
      <vt:variant>
        <vt:i4>2031671</vt:i4>
      </vt:variant>
      <vt:variant>
        <vt:i4>104</vt:i4>
      </vt:variant>
      <vt:variant>
        <vt:i4>0</vt:i4>
      </vt:variant>
      <vt:variant>
        <vt:i4>5</vt:i4>
      </vt:variant>
      <vt:variant>
        <vt:lpwstr/>
      </vt:variant>
      <vt:variant>
        <vt:lpwstr>_Toc411242696</vt:lpwstr>
      </vt:variant>
      <vt:variant>
        <vt:i4>2031671</vt:i4>
      </vt:variant>
      <vt:variant>
        <vt:i4>98</vt:i4>
      </vt:variant>
      <vt:variant>
        <vt:i4>0</vt:i4>
      </vt:variant>
      <vt:variant>
        <vt:i4>5</vt:i4>
      </vt:variant>
      <vt:variant>
        <vt:lpwstr/>
      </vt:variant>
      <vt:variant>
        <vt:lpwstr>_Toc411242695</vt:lpwstr>
      </vt:variant>
      <vt:variant>
        <vt:i4>2031671</vt:i4>
      </vt:variant>
      <vt:variant>
        <vt:i4>92</vt:i4>
      </vt:variant>
      <vt:variant>
        <vt:i4>0</vt:i4>
      </vt:variant>
      <vt:variant>
        <vt:i4>5</vt:i4>
      </vt:variant>
      <vt:variant>
        <vt:lpwstr/>
      </vt:variant>
      <vt:variant>
        <vt:lpwstr>_Toc411242694</vt:lpwstr>
      </vt:variant>
      <vt:variant>
        <vt:i4>2031671</vt:i4>
      </vt:variant>
      <vt:variant>
        <vt:i4>86</vt:i4>
      </vt:variant>
      <vt:variant>
        <vt:i4>0</vt:i4>
      </vt:variant>
      <vt:variant>
        <vt:i4>5</vt:i4>
      </vt:variant>
      <vt:variant>
        <vt:lpwstr/>
      </vt:variant>
      <vt:variant>
        <vt:lpwstr>_Toc411242693</vt:lpwstr>
      </vt:variant>
      <vt:variant>
        <vt:i4>2031671</vt:i4>
      </vt:variant>
      <vt:variant>
        <vt:i4>80</vt:i4>
      </vt:variant>
      <vt:variant>
        <vt:i4>0</vt:i4>
      </vt:variant>
      <vt:variant>
        <vt:i4>5</vt:i4>
      </vt:variant>
      <vt:variant>
        <vt:lpwstr/>
      </vt:variant>
      <vt:variant>
        <vt:lpwstr>_Toc411242692</vt:lpwstr>
      </vt:variant>
      <vt:variant>
        <vt:i4>2031671</vt:i4>
      </vt:variant>
      <vt:variant>
        <vt:i4>74</vt:i4>
      </vt:variant>
      <vt:variant>
        <vt:i4>0</vt:i4>
      </vt:variant>
      <vt:variant>
        <vt:i4>5</vt:i4>
      </vt:variant>
      <vt:variant>
        <vt:lpwstr/>
      </vt:variant>
      <vt:variant>
        <vt:lpwstr>_Toc411242691</vt:lpwstr>
      </vt:variant>
      <vt:variant>
        <vt:i4>2031671</vt:i4>
      </vt:variant>
      <vt:variant>
        <vt:i4>68</vt:i4>
      </vt:variant>
      <vt:variant>
        <vt:i4>0</vt:i4>
      </vt:variant>
      <vt:variant>
        <vt:i4>5</vt:i4>
      </vt:variant>
      <vt:variant>
        <vt:lpwstr/>
      </vt:variant>
      <vt:variant>
        <vt:lpwstr>_Toc411242690</vt:lpwstr>
      </vt:variant>
      <vt:variant>
        <vt:i4>1966135</vt:i4>
      </vt:variant>
      <vt:variant>
        <vt:i4>62</vt:i4>
      </vt:variant>
      <vt:variant>
        <vt:i4>0</vt:i4>
      </vt:variant>
      <vt:variant>
        <vt:i4>5</vt:i4>
      </vt:variant>
      <vt:variant>
        <vt:lpwstr/>
      </vt:variant>
      <vt:variant>
        <vt:lpwstr>_Toc411242689</vt:lpwstr>
      </vt:variant>
      <vt:variant>
        <vt:i4>1966135</vt:i4>
      </vt:variant>
      <vt:variant>
        <vt:i4>56</vt:i4>
      </vt:variant>
      <vt:variant>
        <vt:i4>0</vt:i4>
      </vt:variant>
      <vt:variant>
        <vt:i4>5</vt:i4>
      </vt:variant>
      <vt:variant>
        <vt:lpwstr/>
      </vt:variant>
      <vt:variant>
        <vt:lpwstr>_Toc411242688</vt:lpwstr>
      </vt:variant>
      <vt:variant>
        <vt:i4>1966135</vt:i4>
      </vt:variant>
      <vt:variant>
        <vt:i4>50</vt:i4>
      </vt:variant>
      <vt:variant>
        <vt:i4>0</vt:i4>
      </vt:variant>
      <vt:variant>
        <vt:i4>5</vt:i4>
      </vt:variant>
      <vt:variant>
        <vt:lpwstr/>
      </vt:variant>
      <vt:variant>
        <vt:lpwstr>_Toc411242687</vt:lpwstr>
      </vt:variant>
      <vt:variant>
        <vt:i4>1966135</vt:i4>
      </vt:variant>
      <vt:variant>
        <vt:i4>44</vt:i4>
      </vt:variant>
      <vt:variant>
        <vt:i4>0</vt:i4>
      </vt:variant>
      <vt:variant>
        <vt:i4>5</vt:i4>
      </vt:variant>
      <vt:variant>
        <vt:lpwstr/>
      </vt:variant>
      <vt:variant>
        <vt:lpwstr>_Toc411242686</vt:lpwstr>
      </vt:variant>
      <vt:variant>
        <vt:i4>1966135</vt:i4>
      </vt:variant>
      <vt:variant>
        <vt:i4>38</vt:i4>
      </vt:variant>
      <vt:variant>
        <vt:i4>0</vt:i4>
      </vt:variant>
      <vt:variant>
        <vt:i4>5</vt:i4>
      </vt:variant>
      <vt:variant>
        <vt:lpwstr/>
      </vt:variant>
      <vt:variant>
        <vt:lpwstr>_Toc411242685</vt:lpwstr>
      </vt:variant>
      <vt:variant>
        <vt:i4>1966135</vt:i4>
      </vt:variant>
      <vt:variant>
        <vt:i4>32</vt:i4>
      </vt:variant>
      <vt:variant>
        <vt:i4>0</vt:i4>
      </vt:variant>
      <vt:variant>
        <vt:i4>5</vt:i4>
      </vt:variant>
      <vt:variant>
        <vt:lpwstr/>
      </vt:variant>
      <vt:variant>
        <vt:lpwstr>_Toc411242684</vt:lpwstr>
      </vt:variant>
      <vt:variant>
        <vt:i4>1966135</vt:i4>
      </vt:variant>
      <vt:variant>
        <vt:i4>26</vt:i4>
      </vt:variant>
      <vt:variant>
        <vt:i4>0</vt:i4>
      </vt:variant>
      <vt:variant>
        <vt:i4>5</vt:i4>
      </vt:variant>
      <vt:variant>
        <vt:lpwstr/>
      </vt:variant>
      <vt:variant>
        <vt:lpwstr>_Toc411242683</vt:lpwstr>
      </vt:variant>
      <vt:variant>
        <vt:i4>1966135</vt:i4>
      </vt:variant>
      <vt:variant>
        <vt:i4>20</vt:i4>
      </vt:variant>
      <vt:variant>
        <vt:i4>0</vt:i4>
      </vt:variant>
      <vt:variant>
        <vt:i4>5</vt:i4>
      </vt:variant>
      <vt:variant>
        <vt:lpwstr/>
      </vt:variant>
      <vt:variant>
        <vt:lpwstr>_Toc411242682</vt:lpwstr>
      </vt:variant>
      <vt:variant>
        <vt:i4>1966135</vt:i4>
      </vt:variant>
      <vt:variant>
        <vt:i4>14</vt:i4>
      </vt:variant>
      <vt:variant>
        <vt:i4>0</vt:i4>
      </vt:variant>
      <vt:variant>
        <vt:i4>5</vt:i4>
      </vt:variant>
      <vt:variant>
        <vt:lpwstr/>
      </vt:variant>
      <vt:variant>
        <vt:lpwstr>_Toc411242681</vt:lpwstr>
      </vt:variant>
      <vt:variant>
        <vt:i4>1966135</vt:i4>
      </vt:variant>
      <vt:variant>
        <vt:i4>8</vt:i4>
      </vt:variant>
      <vt:variant>
        <vt:i4>0</vt:i4>
      </vt:variant>
      <vt:variant>
        <vt:i4>5</vt:i4>
      </vt:variant>
      <vt:variant>
        <vt:lpwstr/>
      </vt:variant>
      <vt:variant>
        <vt:lpwstr>_Toc411242680</vt:lpwstr>
      </vt:variant>
      <vt:variant>
        <vt:i4>1114167</vt:i4>
      </vt:variant>
      <vt:variant>
        <vt:i4>2</vt:i4>
      </vt:variant>
      <vt:variant>
        <vt:i4>0</vt:i4>
      </vt:variant>
      <vt:variant>
        <vt:i4>5</vt:i4>
      </vt:variant>
      <vt:variant>
        <vt:lpwstr/>
      </vt:variant>
      <vt:variant>
        <vt:lpwstr>_Toc411242679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dc:creator>
  <cp:lastModifiedBy>HP</cp:lastModifiedBy>
  <cp:revision>5</cp:revision>
  <cp:lastPrinted>2015-07-06T15:37:00Z</cp:lastPrinted>
  <dcterms:created xsi:type="dcterms:W3CDTF">2018-03-18T10:34:00Z</dcterms:created>
  <dcterms:modified xsi:type="dcterms:W3CDTF">2018-03-18T10:38:00Z</dcterms:modified>
</cp:coreProperties>
</file>